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E6D65" w14:textId="77777777" w:rsidR="00B52342" w:rsidRDefault="00B52342" w:rsidP="00CB06DD">
      <w:pPr>
        <w:pStyle w:val="Zkladntext"/>
        <w:rPr>
          <w:rFonts w:ascii="Arial" w:hAnsi="Arial" w:cs="Arial"/>
          <w:b/>
          <w:szCs w:val="22"/>
        </w:rPr>
      </w:pPr>
    </w:p>
    <w:p w14:paraId="1F478A5E" w14:textId="77777777" w:rsidR="00AD1B9A" w:rsidRPr="00D263E2" w:rsidRDefault="00D47396" w:rsidP="00AD1B9A">
      <w:pPr>
        <w:pStyle w:val="Zkladntext"/>
        <w:jc w:val="center"/>
        <w:rPr>
          <w:rFonts w:ascii="Arial" w:hAnsi="Arial" w:cs="Arial"/>
          <w:b/>
          <w:szCs w:val="22"/>
        </w:rPr>
      </w:pPr>
      <w:r w:rsidRPr="00D263E2">
        <w:rPr>
          <w:rFonts w:ascii="Arial" w:hAnsi="Arial" w:cs="Arial"/>
          <w:b/>
          <w:szCs w:val="22"/>
        </w:rPr>
        <w:t>Rámco</w:t>
      </w:r>
      <w:r w:rsidR="004E101F" w:rsidRPr="00D263E2">
        <w:rPr>
          <w:rFonts w:ascii="Arial" w:hAnsi="Arial" w:cs="Arial"/>
          <w:b/>
          <w:szCs w:val="22"/>
        </w:rPr>
        <w:t xml:space="preserve">vá </w:t>
      </w:r>
      <w:r w:rsidR="00607489" w:rsidRPr="00D263E2">
        <w:rPr>
          <w:rFonts w:ascii="Arial" w:hAnsi="Arial" w:cs="Arial"/>
          <w:b/>
          <w:szCs w:val="22"/>
        </w:rPr>
        <w:t>dohoda</w:t>
      </w:r>
    </w:p>
    <w:p w14:paraId="1694075A" w14:textId="4BDED6C3" w:rsidR="00616410" w:rsidRDefault="00996568" w:rsidP="00D263E2">
      <w:pPr>
        <w:pStyle w:val="Zkladntext"/>
        <w:jc w:val="center"/>
        <w:rPr>
          <w:rFonts w:ascii="Arial" w:hAnsi="Arial" w:cs="Arial"/>
          <w:szCs w:val="22"/>
        </w:rPr>
      </w:pPr>
      <w:r w:rsidRPr="00D263E2">
        <w:rPr>
          <w:rFonts w:ascii="Arial" w:hAnsi="Arial" w:cs="Arial"/>
          <w:szCs w:val="22"/>
        </w:rPr>
        <w:t xml:space="preserve">na </w:t>
      </w:r>
      <w:r w:rsidR="009E3019">
        <w:rPr>
          <w:rFonts w:ascii="Arial" w:hAnsi="Arial" w:cs="Arial"/>
          <w:szCs w:val="22"/>
        </w:rPr>
        <w:t xml:space="preserve">vypracování ekologických auditů pro lokalitu Čechy a lokalitu Morava pro období 2022 – 2024 – část </w:t>
      </w:r>
      <w:proofErr w:type="gramStart"/>
      <w:r w:rsidR="009E3019">
        <w:rPr>
          <w:rFonts w:ascii="Arial" w:hAnsi="Arial" w:cs="Arial"/>
          <w:szCs w:val="22"/>
        </w:rPr>
        <w:t>2</w:t>
      </w:r>
      <w:r w:rsidR="00CB06DD">
        <w:rPr>
          <w:rFonts w:ascii="Arial" w:hAnsi="Arial" w:cs="Arial"/>
          <w:szCs w:val="22"/>
        </w:rPr>
        <w:t xml:space="preserve"> </w:t>
      </w:r>
      <w:r w:rsidR="009E3019">
        <w:rPr>
          <w:rFonts w:ascii="Arial" w:hAnsi="Arial" w:cs="Arial"/>
          <w:szCs w:val="22"/>
        </w:rPr>
        <w:t xml:space="preserve"> Ekologické</w:t>
      </w:r>
      <w:proofErr w:type="gramEnd"/>
      <w:r w:rsidR="009E3019">
        <w:rPr>
          <w:rFonts w:ascii="Arial" w:hAnsi="Arial" w:cs="Arial"/>
          <w:szCs w:val="22"/>
        </w:rPr>
        <w:t xml:space="preserve"> audity pro lokalitu Morava</w:t>
      </w:r>
    </w:p>
    <w:p w14:paraId="1709574F" w14:textId="5B180CC2" w:rsidR="00CB06DD" w:rsidRDefault="00CB06DD" w:rsidP="00D263E2">
      <w:pPr>
        <w:pStyle w:val="Zkladntext"/>
        <w:jc w:val="center"/>
        <w:rPr>
          <w:rFonts w:ascii="Arial" w:hAnsi="Arial" w:cs="Arial"/>
          <w:szCs w:val="22"/>
        </w:rPr>
      </w:pPr>
    </w:p>
    <w:p w14:paraId="44AE562D" w14:textId="77777777" w:rsidR="00CA4D4B" w:rsidRDefault="00CA4D4B" w:rsidP="00D263E2">
      <w:pPr>
        <w:pStyle w:val="Zkladntext"/>
        <w:jc w:val="center"/>
        <w:rPr>
          <w:rFonts w:ascii="Arial" w:hAnsi="Arial" w:cs="Arial"/>
          <w:szCs w:val="22"/>
        </w:rPr>
      </w:pPr>
    </w:p>
    <w:p w14:paraId="7E40478A" w14:textId="3879A3D0" w:rsidR="00CB06DD" w:rsidRPr="00D60BC8" w:rsidRDefault="00CB06DD" w:rsidP="00D263E2">
      <w:pPr>
        <w:pStyle w:val="Zkladntext"/>
        <w:jc w:val="center"/>
        <w:rPr>
          <w:rFonts w:ascii="Arial" w:hAnsi="Arial" w:cs="Arial"/>
          <w:szCs w:val="22"/>
        </w:rPr>
      </w:pPr>
      <w:r w:rsidRPr="00D60BC8">
        <w:rPr>
          <w:rFonts w:ascii="Arial" w:hAnsi="Arial" w:cs="Arial"/>
          <w:szCs w:val="22"/>
        </w:rPr>
        <w:t>Spisová značka V</w:t>
      </w:r>
      <w:r w:rsidR="00C95AD9">
        <w:rPr>
          <w:rFonts w:ascii="Arial" w:hAnsi="Arial" w:cs="Arial"/>
          <w:szCs w:val="22"/>
        </w:rPr>
        <w:t xml:space="preserve">ZMR: </w:t>
      </w:r>
    </w:p>
    <w:p w14:paraId="47EABAF2" w14:textId="271C4564" w:rsidR="00616410" w:rsidRDefault="00616410" w:rsidP="00D263E2">
      <w:pPr>
        <w:pStyle w:val="Zkladntext"/>
        <w:jc w:val="center"/>
        <w:rPr>
          <w:rFonts w:ascii="Arial" w:hAnsi="Arial" w:cs="Arial"/>
          <w:szCs w:val="22"/>
        </w:rPr>
      </w:pPr>
    </w:p>
    <w:p w14:paraId="029EC44B" w14:textId="77777777" w:rsidR="00CA4D4B" w:rsidRPr="00D263E2" w:rsidRDefault="00CA4D4B" w:rsidP="00D263E2">
      <w:pPr>
        <w:pStyle w:val="Zkladntext"/>
        <w:jc w:val="center"/>
        <w:rPr>
          <w:rFonts w:ascii="Arial" w:hAnsi="Arial" w:cs="Arial"/>
          <w:szCs w:val="22"/>
        </w:rPr>
      </w:pPr>
    </w:p>
    <w:p w14:paraId="1312B90C" w14:textId="77777777" w:rsidR="00996568" w:rsidRPr="00D263E2" w:rsidRDefault="00996568" w:rsidP="00D869AC">
      <w:pPr>
        <w:jc w:val="center"/>
        <w:rPr>
          <w:rStyle w:val="l-L2Char"/>
          <w:rFonts w:eastAsiaTheme="minorHAnsi" w:cs="Arial"/>
          <w:b/>
          <w:szCs w:val="22"/>
        </w:rPr>
      </w:pPr>
      <w:r w:rsidRPr="00D263E2">
        <w:rPr>
          <w:rStyle w:val="l-L2Char"/>
          <w:rFonts w:eastAsiaTheme="minorHAnsi" w:cs="Arial"/>
          <w:b/>
          <w:szCs w:val="22"/>
        </w:rPr>
        <w:t>pro potřeby § 6a zákona č. 92/1991 Sb., o podmínkách převodu majetku státu na jiné osoby, ve znění pozdějších předpisů u majetku ve vlastnictví státu, se kterým má příslušnost hospodařit Státní pozemkový úřad</w:t>
      </w:r>
    </w:p>
    <w:p w14:paraId="5051C0BF" w14:textId="77777777" w:rsidR="0076368A" w:rsidRPr="00D263E2" w:rsidRDefault="0076368A" w:rsidP="00550D62">
      <w:pPr>
        <w:pStyle w:val="Zkladntextodsazen"/>
        <w:ind w:left="0"/>
        <w:rPr>
          <w:rFonts w:ascii="Arial" w:hAnsi="Arial" w:cs="Arial"/>
          <w:sz w:val="20"/>
          <w:szCs w:val="20"/>
        </w:rPr>
      </w:pPr>
    </w:p>
    <w:p w14:paraId="6B5C52D9" w14:textId="77777777" w:rsidR="00AD1B9A" w:rsidRPr="00D263E2" w:rsidRDefault="00AD1B9A" w:rsidP="00B95B8A">
      <w:pPr>
        <w:pStyle w:val="Zkladntextodsazen"/>
        <w:numPr>
          <w:ilvl w:val="0"/>
          <w:numId w:val="13"/>
        </w:numPr>
        <w:ind w:left="0" w:hanging="11"/>
        <w:jc w:val="center"/>
        <w:rPr>
          <w:rFonts w:ascii="Arial" w:hAnsi="Arial" w:cs="Arial"/>
          <w:sz w:val="20"/>
          <w:szCs w:val="20"/>
        </w:rPr>
      </w:pPr>
    </w:p>
    <w:p w14:paraId="4FE34B83" w14:textId="77777777" w:rsidR="00AD1B9A" w:rsidRPr="00D263E2" w:rsidRDefault="00AD1B9A" w:rsidP="00B95B8A">
      <w:pPr>
        <w:pStyle w:val="Nadpis8"/>
        <w:numPr>
          <w:ilvl w:val="7"/>
          <w:numId w:val="0"/>
        </w:numPr>
        <w:tabs>
          <w:tab w:val="left" w:pos="0"/>
        </w:tabs>
        <w:suppressAutoHyphens/>
        <w:rPr>
          <w:rFonts w:ascii="Arial" w:hAnsi="Arial" w:cs="Arial"/>
          <w:b w:val="0"/>
          <w:color w:val="auto"/>
          <w:sz w:val="20"/>
          <w:szCs w:val="20"/>
          <w:u w:val="single"/>
        </w:rPr>
      </w:pPr>
      <w:r w:rsidRPr="00D263E2">
        <w:rPr>
          <w:rFonts w:ascii="Arial" w:hAnsi="Arial" w:cs="Arial"/>
          <w:b w:val="0"/>
          <w:color w:val="auto"/>
          <w:sz w:val="20"/>
          <w:szCs w:val="20"/>
          <w:u w:val="single"/>
        </w:rPr>
        <w:t>Smluvní strany</w:t>
      </w:r>
    </w:p>
    <w:p w14:paraId="5DD4C405" w14:textId="77777777" w:rsidR="003B3D19" w:rsidRPr="00D263E2" w:rsidRDefault="003B3D19" w:rsidP="000E4FD0">
      <w:pPr>
        <w:ind w:left="2410" w:hanging="2410"/>
        <w:jc w:val="both"/>
        <w:rPr>
          <w:rFonts w:ascii="Arial" w:hAnsi="Arial" w:cs="Arial"/>
          <w:b/>
          <w:sz w:val="20"/>
          <w:szCs w:val="20"/>
        </w:rPr>
      </w:pPr>
    </w:p>
    <w:p w14:paraId="4670CF14" w14:textId="77777777" w:rsidR="003B3D19" w:rsidRPr="00D263E2" w:rsidRDefault="003B3D19" w:rsidP="000E4FD0">
      <w:pPr>
        <w:ind w:left="2410" w:hanging="2410"/>
        <w:jc w:val="both"/>
        <w:rPr>
          <w:rFonts w:ascii="Arial" w:hAnsi="Arial" w:cs="Arial"/>
          <w:b/>
          <w:sz w:val="20"/>
          <w:szCs w:val="20"/>
        </w:rPr>
      </w:pPr>
    </w:p>
    <w:p w14:paraId="70C5153E" w14:textId="77777777" w:rsidR="000602DA" w:rsidRPr="00D263E2" w:rsidRDefault="000602DA" w:rsidP="003B3D19">
      <w:pPr>
        <w:ind w:left="2410" w:hanging="2410"/>
        <w:jc w:val="both"/>
        <w:rPr>
          <w:rFonts w:ascii="Arial" w:hAnsi="Arial" w:cs="Arial"/>
          <w:b/>
          <w:sz w:val="20"/>
          <w:szCs w:val="20"/>
        </w:rPr>
      </w:pPr>
      <w:r w:rsidRPr="00D263E2">
        <w:rPr>
          <w:rFonts w:ascii="Arial" w:hAnsi="Arial" w:cs="Arial"/>
          <w:b/>
          <w:sz w:val="20"/>
          <w:szCs w:val="20"/>
        </w:rPr>
        <w:t>Objednatel</w:t>
      </w:r>
      <w:r w:rsidR="005B047C" w:rsidRPr="00D263E2">
        <w:rPr>
          <w:rFonts w:ascii="Arial" w:hAnsi="Arial" w:cs="Arial"/>
          <w:sz w:val="20"/>
          <w:szCs w:val="20"/>
        </w:rPr>
        <w:tab/>
      </w:r>
      <w:r w:rsidR="00FE4CCB">
        <w:rPr>
          <w:rFonts w:ascii="Arial" w:hAnsi="Arial" w:cs="Arial"/>
          <w:sz w:val="20"/>
          <w:szCs w:val="20"/>
        </w:rPr>
        <w:tab/>
      </w:r>
      <w:r w:rsidR="00FE4CCB">
        <w:rPr>
          <w:rFonts w:ascii="Arial" w:hAnsi="Arial" w:cs="Arial"/>
          <w:sz w:val="20"/>
          <w:szCs w:val="20"/>
        </w:rPr>
        <w:tab/>
      </w:r>
      <w:r w:rsidR="00FE4CCB">
        <w:rPr>
          <w:rFonts w:ascii="Arial" w:hAnsi="Arial" w:cs="Arial"/>
          <w:sz w:val="20"/>
          <w:szCs w:val="20"/>
        </w:rPr>
        <w:tab/>
      </w:r>
      <w:r w:rsidR="00FE4CCB">
        <w:rPr>
          <w:rFonts w:ascii="Arial" w:hAnsi="Arial" w:cs="Arial"/>
          <w:sz w:val="20"/>
          <w:szCs w:val="20"/>
        </w:rPr>
        <w:tab/>
      </w:r>
      <w:r w:rsidRPr="00D263E2">
        <w:rPr>
          <w:rFonts w:ascii="Arial" w:hAnsi="Arial" w:cs="Arial"/>
          <w:b/>
          <w:sz w:val="20"/>
          <w:szCs w:val="20"/>
        </w:rPr>
        <w:t>Česká republika -</w:t>
      </w:r>
      <w:r w:rsidRPr="00D263E2">
        <w:rPr>
          <w:rFonts w:ascii="Arial" w:hAnsi="Arial" w:cs="Arial"/>
          <w:sz w:val="20"/>
          <w:szCs w:val="20"/>
        </w:rPr>
        <w:t xml:space="preserve"> </w:t>
      </w:r>
      <w:r w:rsidRPr="00D263E2">
        <w:rPr>
          <w:rFonts w:ascii="Arial" w:hAnsi="Arial" w:cs="Arial"/>
          <w:b/>
          <w:sz w:val="20"/>
          <w:szCs w:val="20"/>
        </w:rPr>
        <w:t>Státní pozemkový úřad</w:t>
      </w:r>
    </w:p>
    <w:p w14:paraId="53CCE9B4" w14:textId="77777777" w:rsidR="003B3D19" w:rsidRPr="00D263E2" w:rsidRDefault="003B3D19" w:rsidP="003B3D19">
      <w:pPr>
        <w:tabs>
          <w:tab w:val="left" w:pos="284"/>
        </w:tabs>
        <w:ind w:left="2410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se sídlem: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A8451D" w:rsidRPr="00D263E2">
        <w:rPr>
          <w:rFonts w:ascii="Arial" w:hAnsi="Arial" w:cs="Arial"/>
          <w:sz w:val="20"/>
          <w:szCs w:val="20"/>
        </w:rPr>
        <w:t>Husinecká 1024/11a</w:t>
      </w:r>
      <w:r w:rsidRPr="00D263E2">
        <w:rPr>
          <w:rFonts w:ascii="Arial" w:hAnsi="Arial" w:cs="Arial"/>
          <w:sz w:val="20"/>
          <w:szCs w:val="20"/>
        </w:rPr>
        <w:t>, 130 00 Praha 3</w:t>
      </w:r>
      <w:r w:rsidR="00D869AC" w:rsidRPr="00D263E2">
        <w:rPr>
          <w:rFonts w:ascii="Arial" w:hAnsi="Arial" w:cs="Arial"/>
          <w:sz w:val="20"/>
          <w:szCs w:val="20"/>
        </w:rPr>
        <w:t>, Žižkov</w:t>
      </w:r>
    </w:p>
    <w:p w14:paraId="772E73BB" w14:textId="77777777" w:rsidR="003B3D19" w:rsidRPr="00D263E2" w:rsidRDefault="003B3D19" w:rsidP="00084D9D">
      <w:pPr>
        <w:tabs>
          <w:tab w:val="left" w:pos="284"/>
          <w:tab w:val="left" w:pos="3544"/>
        </w:tabs>
        <w:ind w:left="2410" w:right="-284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zastoupený: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  <w:t>Ing. Václav Kohlíček</w:t>
      </w:r>
      <w:r w:rsidR="00084D9D">
        <w:rPr>
          <w:rFonts w:ascii="Arial" w:hAnsi="Arial" w:cs="Arial"/>
          <w:sz w:val="20"/>
          <w:szCs w:val="20"/>
        </w:rPr>
        <w:t>, ředitel Sekce majetku státu</w:t>
      </w:r>
    </w:p>
    <w:p w14:paraId="4C1AC8DD" w14:textId="489DADAA" w:rsidR="003B3D19" w:rsidRPr="00D263E2" w:rsidRDefault="003B3D19" w:rsidP="004427A3">
      <w:pPr>
        <w:tabs>
          <w:tab w:val="left" w:pos="284"/>
          <w:tab w:val="left" w:pos="3544"/>
        </w:tabs>
        <w:ind w:left="2410" w:right="-284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 xml:space="preserve">ve smluvních záležitostech oprávněn jednat: 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A844F4">
        <w:rPr>
          <w:rFonts w:ascii="Arial" w:hAnsi="Arial" w:cs="Arial"/>
          <w:sz w:val="20"/>
          <w:szCs w:val="20"/>
        </w:rPr>
        <w:t>Ing. Václav Kohlíček</w:t>
      </w:r>
      <w:r w:rsidR="004427A3">
        <w:rPr>
          <w:rFonts w:ascii="Arial" w:hAnsi="Arial" w:cs="Arial"/>
          <w:sz w:val="20"/>
          <w:szCs w:val="20"/>
        </w:rPr>
        <w:t>, ředitel Sekce majetku státu</w:t>
      </w:r>
    </w:p>
    <w:p w14:paraId="3A98B0E9" w14:textId="1682319E" w:rsidR="003B3D19" w:rsidRPr="00D263E2" w:rsidRDefault="003B3D19" w:rsidP="003B3D19">
      <w:pPr>
        <w:tabs>
          <w:tab w:val="left" w:pos="284"/>
          <w:tab w:val="left" w:pos="3544"/>
          <w:tab w:val="left" w:pos="4536"/>
        </w:tabs>
        <w:ind w:left="2410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 xml:space="preserve">v </w:t>
      </w:r>
      <w:r w:rsidRPr="00D263E2">
        <w:rPr>
          <w:rFonts w:ascii="Arial" w:hAnsi="Arial" w:cs="Arial"/>
          <w:snapToGrid w:val="0"/>
          <w:sz w:val="20"/>
          <w:szCs w:val="20"/>
        </w:rPr>
        <w:t>technických záležitostech oprávněn jednat: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E3019">
        <w:rPr>
          <w:rFonts w:ascii="Arial" w:hAnsi="Arial" w:cs="Arial"/>
          <w:sz w:val="20"/>
          <w:szCs w:val="20"/>
        </w:rPr>
        <w:t>Ing. Petra Hořáková</w:t>
      </w:r>
    </w:p>
    <w:p w14:paraId="0EC7A055" w14:textId="77777777" w:rsidR="003B3D19" w:rsidRPr="00D263E2" w:rsidRDefault="003B3D19" w:rsidP="003B3D19">
      <w:pPr>
        <w:tabs>
          <w:tab w:val="left" w:pos="284"/>
          <w:tab w:val="left" w:pos="3544"/>
        </w:tabs>
        <w:ind w:left="2410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Telefon: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4C44BA" w:rsidRPr="00D263E2">
        <w:rPr>
          <w:rFonts w:ascii="Arial" w:hAnsi="Arial" w:cs="Arial"/>
          <w:sz w:val="20"/>
          <w:szCs w:val="20"/>
        </w:rPr>
        <w:t xml:space="preserve">+420 </w:t>
      </w:r>
      <w:r w:rsidR="00A8451D" w:rsidRPr="00D263E2">
        <w:rPr>
          <w:rFonts w:ascii="Arial" w:hAnsi="Arial" w:cs="Arial"/>
          <w:sz w:val="20"/>
          <w:szCs w:val="20"/>
        </w:rPr>
        <w:t>729 922 111</w:t>
      </w:r>
    </w:p>
    <w:p w14:paraId="1B5E8D83" w14:textId="77777777" w:rsidR="003B3D19" w:rsidRPr="00D263E2" w:rsidRDefault="003B3D19" w:rsidP="003B3D19">
      <w:pPr>
        <w:tabs>
          <w:tab w:val="left" w:pos="3544"/>
        </w:tabs>
        <w:ind w:left="2410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E-mail: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hyperlink r:id="rId8" w:history="1">
        <w:r w:rsidR="00A8451D" w:rsidRPr="00D263E2">
          <w:rPr>
            <w:rStyle w:val="Hypertextovodkaz"/>
            <w:rFonts w:ascii="Arial" w:hAnsi="Arial" w:cs="Arial"/>
            <w:sz w:val="20"/>
            <w:szCs w:val="20"/>
          </w:rPr>
          <w:t>epodatelna@spucr.cz</w:t>
        </w:r>
      </w:hyperlink>
    </w:p>
    <w:p w14:paraId="156789A6" w14:textId="77777777" w:rsidR="003B3D19" w:rsidRPr="00D263E2" w:rsidRDefault="003B3D19" w:rsidP="003B3D19">
      <w:pPr>
        <w:pStyle w:val="Bezmezer"/>
        <w:tabs>
          <w:tab w:val="left" w:pos="284"/>
          <w:tab w:val="left" w:pos="3544"/>
          <w:tab w:val="left" w:pos="4536"/>
        </w:tabs>
        <w:spacing w:after="0" w:line="240" w:lineRule="auto"/>
        <w:ind w:left="2410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ID DS:</w:t>
      </w:r>
      <w:r w:rsidRPr="00D263E2">
        <w:rPr>
          <w:rFonts w:ascii="Arial" w:hAnsi="Arial" w:cs="Arial"/>
          <w:sz w:val="20"/>
          <w:szCs w:val="20"/>
        </w:rPr>
        <w:tab/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Pr="00D263E2">
        <w:rPr>
          <w:rFonts w:ascii="Arial" w:hAnsi="Arial" w:cs="Arial"/>
          <w:color w:val="auto"/>
          <w:sz w:val="20"/>
          <w:szCs w:val="20"/>
        </w:rPr>
        <w:t>z49per3</w:t>
      </w:r>
    </w:p>
    <w:p w14:paraId="40185B7A" w14:textId="77777777" w:rsidR="003B3D19" w:rsidRPr="00D263E2" w:rsidRDefault="003B3D19" w:rsidP="003B3D19">
      <w:pPr>
        <w:pStyle w:val="Bezmezer"/>
        <w:tabs>
          <w:tab w:val="left" w:pos="284"/>
          <w:tab w:val="left" w:pos="3544"/>
          <w:tab w:val="left" w:pos="4536"/>
        </w:tabs>
        <w:spacing w:after="0" w:line="240" w:lineRule="auto"/>
        <w:ind w:left="2410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Bankovní spojení: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Pr="00D263E2">
        <w:rPr>
          <w:rFonts w:ascii="Arial" w:hAnsi="Arial" w:cs="Arial"/>
          <w:sz w:val="20"/>
          <w:szCs w:val="20"/>
        </w:rPr>
        <w:t xml:space="preserve">Česká národní banka </w:t>
      </w:r>
      <w:r w:rsidRPr="00D263E2">
        <w:rPr>
          <w:rFonts w:ascii="Arial" w:hAnsi="Arial" w:cs="Arial"/>
          <w:sz w:val="20"/>
          <w:szCs w:val="20"/>
        </w:rPr>
        <w:tab/>
      </w:r>
    </w:p>
    <w:p w14:paraId="017A3DAD" w14:textId="77777777" w:rsidR="003B3D19" w:rsidRPr="00D263E2" w:rsidRDefault="003B3D19" w:rsidP="003B3D19">
      <w:pPr>
        <w:tabs>
          <w:tab w:val="left" w:pos="284"/>
          <w:tab w:val="left" w:pos="3544"/>
        </w:tabs>
        <w:ind w:left="2410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Číslo účtu: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Pr="00D263E2">
        <w:rPr>
          <w:rFonts w:ascii="Arial" w:hAnsi="Arial" w:cs="Arial"/>
          <w:sz w:val="20"/>
          <w:szCs w:val="20"/>
        </w:rPr>
        <w:t>3723001/0710</w:t>
      </w:r>
    </w:p>
    <w:p w14:paraId="499CCDF8" w14:textId="77777777" w:rsidR="003B3D19" w:rsidRPr="00D263E2" w:rsidRDefault="003B3D19" w:rsidP="003B3D19">
      <w:pPr>
        <w:pStyle w:val="Bezmezer"/>
        <w:tabs>
          <w:tab w:val="left" w:pos="284"/>
          <w:tab w:val="left" w:pos="3544"/>
          <w:tab w:val="left" w:pos="4536"/>
        </w:tabs>
        <w:spacing w:after="0" w:line="240" w:lineRule="auto"/>
        <w:ind w:left="2410" w:hanging="2410"/>
        <w:rPr>
          <w:rFonts w:ascii="Arial" w:hAnsi="Arial" w:cs="Arial"/>
          <w:bCs/>
          <w:sz w:val="20"/>
          <w:szCs w:val="20"/>
        </w:rPr>
      </w:pPr>
      <w:r w:rsidRPr="00D263E2">
        <w:rPr>
          <w:rFonts w:ascii="Arial" w:hAnsi="Arial" w:cs="Arial"/>
          <w:bCs/>
          <w:sz w:val="20"/>
          <w:szCs w:val="20"/>
        </w:rPr>
        <w:t>IČO:</w:t>
      </w:r>
      <w:r w:rsidRPr="00D263E2">
        <w:rPr>
          <w:rFonts w:ascii="Arial" w:hAnsi="Arial" w:cs="Arial"/>
          <w:bCs/>
          <w:sz w:val="20"/>
          <w:szCs w:val="20"/>
        </w:rPr>
        <w:tab/>
      </w:r>
      <w:r w:rsidRPr="00D263E2">
        <w:rPr>
          <w:rFonts w:ascii="Arial" w:hAnsi="Arial" w:cs="Arial"/>
          <w:bCs/>
          <w:sz w:val="20"/>
          <w:szCs w:val="20"/>
        </w:rPr>
        <w:tab/>
      </w:r>
      <w:r w:rsidR="00B61539">
        <w:rPr>
          <w:rFonts w:ascii="Arial" w:hAnsi="Arial" w:cs="Arial"/>
          <w:bCs/>
          <w:sz w:val="20"/>
          <w:szCs w:val="20"/>
        </w:rPr>
        <w:tab/>
      </w:r>
      <w:r w:rsidR="00B61539">
        <w:rPr>
          <w:rFonts w:ascii="Arial" w:hAnsi="Arial" w:cs="Arial"/>
          <w:bCs/>
          <w:sz w:val="20"/>
          <w:szCs w:val="20"/>
        </w:rPr>
        <w:tab/>
      </w:r>
      <w:r w:rsidR="00B61539">
        <w:rPr>
          <w:rFonts w:ascii="Arial" w:hAnsi="Arial" w:cs="Arial"/>
          <w:bCs/>
          <w:sz w:val="20"/>
          <w:szCs w:val="20"/>
        </w:rPr>
        <w:tab/>
      </w:r>
      <w:r w:rsidRPr="00D263E2">
        <w:rPr>
          <w:rFonts w:ascii="Arial" w:hAnsi="Arial" w:cs="Arial"/>
          <w:bCs/>
          <w:sz w:val="20"/>
          <w:szCs w:val="20"/>
        </w:rPr>
        <w:t xml:space="preserve">01312774   </w:t>
      </w:r>
    </w:p>
    <w:p w14:paraId="1F967ECF" w14:textId="77777777" w:rsidR="003B3D19" w:rsidRPr="00D263E2" w:rsidRDefault="003B3D19" w:rsidP="003B3D19">
      <w:pPr>
        <w:pStyle w:val="Bezmezer"/>
        <w:tabs>
          <w:tab w:val="left" w:pos="284"/>
          <w:tab w:val="left" w:pos="3544"/>
          <w:tab w:val="left" w:pos="4536"/>
        </w:tabs>
        <w:spacing w:after="0" w:line="240" w:lineRule="auto"/>
        <w:ind w:left="2410" w:hanging="2410"/>
        <w:rPr>
          <w:rFonts w:ascii="Arial" w:hAnsi="Arial" w:cs="Arial"/>
          <w:bCs/>
          <w:sz w:val="20"/>
          <w:szCs w:val="20"/>
        </w:rPr>
      </w:pPr>
      <w:r w:rsidRPr="00D263E2">
        <w:rPr>
          <w:rFonts w:ascii="Arial" w:hAnsi="Arial" w:cs="Arial"/>
          <w:bCs/>
          <w:sz w:val="20"/>
          <w:szCs w:val="20"/>
        </w:rPr>
        <w:t>DIČ:</w:t>
      </w:r>
      <w:r w:rsidRPr="00D263E2">
        <w:rPr>
          <w:rFonts w:ascii="Arial" w:hAnsi="Arial" w:cs="Arial"/>
          <w:bCs/>
          <w:sz w:val="20"/>
          <w:szCs w:val="20"/>
        </w:rPr>
        <w:tab/>
      </w:r>
      <w:r w:rsidRPr="00D263E2">
        <w:rPr>
          <w:rFonts w:ascii="Arial" w:hAnsi="Arial" w:cs="Arial"/>
          <w:bCs/>
          <w:sz w:val="20"/>
          <w:szCs w:val="20"/>
        </w:rPr>
        <w:tab/>
      </w:r>
      <w:r w:rsidR="00B61539">
        <w:rPr>
          <w:rFonts w:ascii="Arial" w:hAnsi="Arial" w:cs="Arial"/>
          <w:bCs/>
          <w:sz w:val="20"/>
          <w:szCs w:val="20"/>
        </w:rPr>
        <w:tab/>
      </w:r>
      <w:r w:rsidR="00B61539">
        <w:rPr>
          <w:rFonts w:ascii="Arial" w:hAnsi="Arial" w:cs="Arial"/>
          <w:bCs/>
          <w:sz w:val="20"/>
          <w:szCs w:val="20"/>
        </w:rPr>
        <w:tab/>
      </w:r>
      <w:r w:rsidR="00B61539">
        <w:rPr>
          <w:rFonts w:ascii="Arial" w:hAnsi="Arial" w:cs="Arial"/>
          <w:bCs/>
          <w:sz w:val="20"/>
          <w:szCs w:val="20"/>
        </w:rPr>
        <w:tab/>
      </w:r>
      <w:r w:rsidR="006245AD">
        <w:rPr>
          <w:rFonts w:ascii="Arial" w:hAnsi="Arial" w:cs="Arial"/>
          <w:bCs/>
          <w:sz w:val="20"/>
          <w:szCs w:val="20"/>
        </w:rPr>
        <w:t>CZ</w:t>
      </w:r>
      <w:r w:rsidR="006245AD" w:rsidRPr="00D263E2">
        <w:rPr>
          <w:rFonts w:ascii="Arial" w:hAnsi="Arial" w:cs="Arial"/>
          <w:bCs/>
          <w:sz w:val="20"/>
          <w:szCs w:val="20"/>
        </w:rPr>
        <w:t xml:space="preserve">01312774   </w:t>
      </w:r>
    </w:p>
    <w:p w14:paraId="6B8B96B9" w14:textId="77777777" w:rsidR="000602DA" w:rsidRPr="00D263E2" w:rsidRDefault="000602DA" w:rsidP="00AD1B9A">
      <w:pPr>
        <w:pStyle w:val="Seznam"/>
        <w:ind w:left="0" w:firstLine="0"/>
        <w:rPr>
          <w:rFonts w:ascii="Arial" w:hAnsi="Arial" w:cs="Arial"/>
          <w:b/>
          <w:sz w:val="20"/>
          <w:szCs w:val="20"/>
        </w:rPr>
      </w:pPr>
    </w:p>
    <w:p w14:paraId="65223B01" w14:textId="77777777" w:rsidR="00BB7726" w:rsidRPr="00D263E2" w:rsidRDefault="00BB7726" w:rsidP="00AD1B9A">
      <w:pPr>
        <w:pStyle w:val="Seznam"/>
        <w:ind w:left="0" w:firstLine="0"/>
        <w:rPr>
          <w:rFonts w:ascii="Arial" w:hAnsi="Arial" w:cs="Arial"/>
          <w:b/>
          <w:sz w:val="20"/>
          <w:szCs w:val="20"/>
        </w:rPr>
      </w:pPr>
    </w:p>
    <w:p w14:paraId="6D3E82AE" w14:textId="77777777" w:rsidR="00AD1B9A" w:rsidRPr="00D263E2" w:rsidRDefault="00AD1B9A" w:rsidP="00AD1B9A">
      <w:pPr>
        <w:pStyle w:val="Seznam"/>
        <w:ind w:left="0" w:firstLine="0"/>
        <w:rPr>
          <w:rFonts w:ascii="Arial" w:hAnsi="Arial" w:cs="Arial"/>
          <w:b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 xml:space="preserve">(v této </w:t>
      </w:r>
      <w:r w:rsidR="0090565A" w:rsidRPr="00D263E2">
        <w:rPr>
          <w:rFonts w:ascii="Arial" w:hAnsi="Arial" w:cs="Arial"/>
          <w:sz w:val="20"/>
          <w:szCs w:val="20"/>
        </w:rPr>
        <w:t xml:space="preserve">rámcové </w:t>
      </w:r>
      <w:r w:rsidR="00607489" w:rsidRPr="00D263E2">
        <w:rPr>
          <w:rFonts w:ascii="Arial" w:hAnsi="Arial" w:cs="Arial"/>
          <w:sz w:val="20"/>
          <w:szCs w:val="20"/>
        </w:rPr>
        <w:t xml:space="preserve">dohodě </w:t>
      </w:r>
      <w:r w:rsidR="005B047C" w:rsidRPr="00D263E2">
        <w:rPr>
          <w:rFonts w:ascii="Arial" w:hAnsi="Arial" w:cs="Arial"/>
          <w:sz w:val="20"/>
          <w:szCs w:val="20"/>
        </w:rPr>
        <w:t>dále</w:t>
      </w:r>
      <w:r w:rsidRPr="00D263E2">
        <w:rPr>
          <w:rFonts w:ascii="Arial" w:hAnsi="Arial" w:cs="Arial"/>
          <w:sz w:val="20"/>
          <w:szCs w:val="20"/>
        </w:rPr>
        <w:t xml:space="preserve"> jen</w:t>
      </w:r>
      <w:r w:rsidRPr="00D263E2">
        <w:rPr>
          <w:rFonts w:ascii="Arial" w:hAnsi="Arial" w:cs="Arial"/>
          <w:b/>
          <w:sz w:val="20"/>
          <w:szCs w:val="20"/>
        </w:rPr>
        <w:t xml:space="preserve"> „objednatel“</w:t>
      </w:r>
      <w:r w:rsidRPr="00D263E2">
        <w:rPr>
          <w:rFonts w:ascii="Arial" w:hAnsi="Arial" w:cs="Arial"/>
          <w:sz w:val="20"/>
          <w:szCs w:val="20"/>
        </w:rPr>
        <w:t>)</w:t>
      </w:r>
    </w:p>
    <w:p w14:paraId="2F42CC6D" w14:textId="2BD0C73D" w:rsidR="00BB7726" w:rsidRDefault="00BB7726" w:rsidP="00AD1B9A">
      <w:pPr>
        <w:pStyle w:val="widctlpar"/>
        <w:keepLines w:val="0"/>
        <w:widowControl/>
        <w:rPr>
          <w:rFonts w:cs="Arial"/>
          <w:sz w:val="20"/>
          <w:lang w:val="cs-CZ"/>
        </w:rPr>
      </w:pPr>
    </w:p>
    <w:p w14:paraId="03782A95" w14:textId="77777777" w:rsidR="007751ED" w:rsidRPr="00D263E2" w:rsidRDefault="007751ED" w:rsidP="00AD1B9A">
      <w:pPr>
        <w:pStyle w:val="widctlpar"/>
        <w:keepLines w:val="0"/>
        <w:widowControl/>
        <w:rPr>
          <w:rFonts w:cs="Arial"/>
          <w:sz w:val="20"/>
          <w:lang w:val="cs-CZ"/>
        </w:rPr>
      </w:pPr>
    </w:p>
    <w:p w14:paraId="30A93C14" w14:textId="7AF27278" w:rsidR="00583620" w:rsidRPr="00D263E2" w:rsidRDefault="000703E4" w:rsidP="000E4FD0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b/>
          <w:sz w:val="20"/>
          <w:szCs w:val="20"/>
        </w:rPr>
        <w:t>Zhotovitel</w:t>
      </w:r>
      <w:r w:rsidR="007751ED">
        <w:rPr>
          <w:rFonts w:ascii="Arial" w:hAnsi="Arial" w:cs="Arial"/>
          <w:b/>
          <w:sz w:val="20"/>
          <w:szCs w:val="20"/>
        </w:rPr>
        <w:t xml:space="preserve"> č. 1</w:t>
      </w:r>
      <w:r w:rsidR="002C0A9E">
        <w:rPr>
          <w:rFonts w:ascii="Arial" w:hAnsi="Arial" w:cs="Arial"/>
          <w:b/>
          <w:sz w:val="20"/>
          <w:szCs w:val="20"/>
        </w:rPr>
        <w:t>:</w:t>
      </w:r>
      <w:r w:rsidR="005B047C" w:rsidRPr="00D263E2">
        <w:rPr>
          <w:rFonts w:ascii="Arial" w:hAnsi="Arial" w:cs="Arial"/>
          <w:b/>
          <w:sz w:val="20"/>
          <w:szCs w:val="20"/>
        </w:rPr>
        <w:tab/>
      </w:r>
      <w:r w:rsidR="002C0A9E">
        <w:rPr>
          <w:rFonts w:ascii="Arial" w:hAnsi="Arial" w:cs="Arial"/>
          <w:b/>
          <w:sz w:val="20"/>
          <w:szCs w:val="20"/>
        </w:rPr>
        <w:tab/>
      </w:r>
      <w:r w:rsidR="002C0A9E">
        <w:rPr>
          <w:rFonts w:ascii="Arial" w:hAnsi="Arial" w:cs="Arial"/>
          <w:b/>
          <w:sz w:val="20"/>
          <w:szCs w:val="20"/>
        </w:rPr>
        <w:tab/>
      </w:r>
      <w:r w:rsidR="002C0A9E">
        <w:rPr>
          <w:rFonts w:ascii="Arial" w:hAnsi="Arial" w:cs="Arial"/>
          <w:b/>
          <w:sz w:val="20"/>
          <w:szCs w:val="20"/>
        </w:rPr>
        <w:tab/>
      </w:r>
      <w:r w:rsidR="002C0A9E">
        <w:rPr>
          <w:rFonts w:ascii="Arial" w:hAnsi="Arial" w:cs="Arial"/>
          <w:b/>
          <w:sz w:val="20"/>
          <w:szCs w:val="20"/>
        </w:rPr>
        <w:tab/>
      </w:r>
      <w:r w:rsidR="00BF4964" w:rsidRPr="002C0A9E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2C0A9E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2C0A9E">
        <w:rPr>
          <w:rFonts w:ascii="Arial" w:hAnsi="Arial" w:cs="Arial"/>
          <w:sz w:val="20"/>
          <w:szCs w:val="20"/>
          <w:highlight w:val="yellow"/>
        </w:rPr>
        <w:t>hotovitel</w:t>
      </w:r>
      <w:r w:rsidR="00BF4964" w:rsidRPr="002C0A9E">
        <w:rPr>
          <w:rFonts w:ascii="Arial" w:hAnsi="Arial" w:cs="Arial"/>
          <w:sz w:val="20"/>
          <w:szCs w:val="20"/>
          <w:highlight w:val="yellow"/>
        </w:rPr>
        <w:t>“</w:t>
      </w:r>
    </w:p>
    <w:p w14:paraId="677293DE" w14:textId="77777777" w:rsidR="009D1F98" w:rsidRPr="00D263E2" w:rsidRDefault="00BF4964" w:rsidP="007C6AAA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Sídlo</w:t>
      </w:r>
      <w:r w:rsidR="007C6AAA" w:rsidRPr="00D263E2">
        <w:rPr>
          <w:rFonts w:ascii="Arial" w:hAnsi="Arial" w:cs="Arial"/>
          <w:sz w:val="20"/>
          <w:szCs w:val="20"/>
        </w:rPr>
        <w:t>:</w:t>
      </w:r>
      <w:r w:rsidR="005B047C"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  <w:r w:rsidR="009D1F98" w:rsidRPr="00D263E2">
        <w:rPr>
          <w:rFonts w:ascii="Arial" w:hAnsi="Arial" w:cs="Arial"/>
          <w:sz w:val="20"/>
          <w:szCs w:val="20"/>
        </w:rPr>
        <w:t xml:space="preserve">         </w:t>
      </w:r>
    </w:p>
    <w:p w14:paraId="319FAC3A" w14:textId="77777777" w:rsidR="007C6AAA" w:rsidRPr="00D263E2" w:rsidRDefault="007C6AAA" w:rsidP="007C6AAA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Tel.: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  <w:r w:rsidR="009D1F98" w:rsidRPr="00D263E2">
        <w:rPr>
          <w:rFonts w:ascii="Arial" w:hAnsi="Arial" w:cs="Arial"/>
          <w:sz w:val="20"/>
          <w:szCs w:val="20"/>
        </w:rPr>
        <w:t xml:space="preserve">         </w:t>
      </w:r>
    </w:p>
    <w:p w14:paraId="559EFB38" w14:textId="77777777" w:rsidR="009D1F98" w:rsidRPr="00D263E2" w:rsidRDefault="007C6AAA" w:rsidP="000E4FD0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E-mail: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  <w:r w:rsidR="009D1F98" w:rsidRPr="00D263E2">
        <w:rPr>
          <w:rFonts w:ascii="Arial" w:hAnsi="Arial" w:cs="Arial"/>
          <w:sz w:val="20"/>
          <w:szCs w:val="20"/>
        </w:rPr>
        <w:t xml:space="preserve">         </w:t>
      </w:r>
    </w:p>
    <w:p w14:paraId="4F187E7E" w14:textId="77777777" w:rsidR="009D1F98" w:rsidRPr="00D263E2" w:rsidRDefault="00583620" w:rsidP="000E4FD0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Zastoupen</w:t>
      </w:r>
      <w:r w:rsidR="007C6AAA" w:rsidRPr="00D263E2">
        <w:rPr>
          <w:rFonts w:ascii="Arial" w:hAnsi="Arial" w:cs="Arial"/>
          <w:sz w:val="20"/>
          <w:szCs w:val="20"/>
        </w:rPr>
        <w:t>:</w:t>
      </w:r>
      <w:r w:rsidR="005B047C"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  <w:r w:rsidR="009D1F98" w:rsidRPr="00D263E2">
        <w:rPr>
          <w:rFonts w:ascii="Arial" w:hAnsi="Arial" w:cs="Arial"/>
          <w:sz w:val="20"/>
          <w:szCs w:val="20"/>
        </w:rPr>
        <w:t xml:space="preserve">         </w:t>
      </w:r>
    </w:p>
    <w:p w14:paraId="79B977DE" w14:textId="77777777" w:rsidR="00583620" w:rsidRPr="00D263E2" w:rsidRDefault="00583620" w:rsidP="000E4FD0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Zapsán v</w:t>
      </w:r>
      <w:r w:rsidR="007C6AAA" w:rsidRPr="00D263E2">
        <w:rPr>
          <w:rFonts w:ascii="Arial" w:hAnsi="Arial" w:cs="Arial"/>
          <w:sz w:val="20"/>
          <w:szCs w:val="20"/>
        </w:rPr>
        <w:t>:</w:t>
      </w:r>
      <w:r w:rsidR="005B047C"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  <w:r w:rsidR="009D1F98" w:rsidRPr="00D263E2">
        <w:rPr>
          <w:rFonts w:ascii="Arial" w:hAnsi="Arial" w:cs="Arial"/>
          <w:sz w:val="20"/>
          <w:szCs w:val="20"/>
        </w:rPr>
        <w:t xml:space="preserve">         </w:t>
      </w:r>
    </w:p>
    <w:p w14:paraId="5B388685" w14:textId="77777777" w:rsidR="00583620" w:rsidRPr="00D263E2" w:rsidRDefault="00583620" w:rsidP="000E4FD0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IČ</w:t>
      </w:r>
      <w:r w:rsidR="00037041">
        <w:rPr>
          <w:rFonts w:ascii="Arial" w:hAnsi="Arial" w:cs="Arial"/>
          <w:sz w:val="20"/>
          <w:szCs w:val="20"/>
        </w:rPr>
        <w:t>O</w:t>
      </w:r>
      <w:r w:rsidR="007C6AAA" w:rsidRPr="00D263E2">
        <w:rPr>
          <w:rFonts w:ascii="Arial" w:hAnsi="Arial" w:cs="Arial"/>
          <w:sz w:val="20"/>
          <w:szCs w:val="20"/>
        </w:rPr>
        <w:t>:</w:t>
      </w:r>
      <w:r w:rsidR="005B047C"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  <w:r w:rsidR="009D1F98" w:rsidRPr="00D263E2">
        <w:rPr>
          <w:rFonts w:ascii="Arial" w:hAnsi="Arial" w:cs="Arial"/>
          <w:sz w:val="20"/>
          <w:szCs w:val="20"/>
        </w:rPr>
        <w:t xml:space="preserve">         </w:t>
      </w:r>
    </w:p>
    <w:p w14:paraId="228D745C" w14:textId="77777777" w:rsidR="009D1F98" w:rsidRPr="00D263E2" w:rsidRDefault="00583620" w:rsidP="000E4FD0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DIČ</w:t>
      </w:r>
      <w:r w:rsidR="007C6AAA" w:rsidRPr="00D263E2">
        <w:rPr>
          <w:rFonts w:ascii="Arial" w:hAnsi="Arial" w:cs="Arial"/>
          <w:sz w:val="20"/>
          <w:szCs w:val="20"/>
        </w:rPr>
        <w:t>:</w:t>
      </w:r>
      <w:r w:rsidR="005B047C"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  <w:r w:rsidR="009D1F98" w:rsidRPr="00D263E2">
        <w:rPr>
          <w:rFonts w:ascii="Arial" w:hAnsi="Arial" w:cs="Arial"/>
          <w:sz w:val="20"/>
          <w:szCs w:val="20"/>
        </w:rPr>
        <w:t xml:space="preserve">         </w:t>
      </w:r>
    </w:p>
    <w:p w14:paraId="27B5B14F" w14:textId="77777777" w:rsidR="009D1F98" w:rsidRPr="00D263E2" w:rsidRDefault="00583620" w:rsidP="000E4FD0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Bankovní spojení</w:t>
      </w:r>
      <w:r w:rsidR="007C6AAA" w:rsidRPr="00D263E2">
        <w:rPr>
          <w:rFonts w:ascii="Arial" w:hAnsi="Arial" w:cs="Arial"/>
          <w:sz w:val="20"/>
          <w:szCs w:val="20"/>
        </w:rPr>
        <w:t>:</w:t>
      </w:r>
      <w:r w:rsidR="005B047C"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  <w:r w:rsidR="009D1F98" w:rsidRPr="00D263E2">
        <w:rPr>
          <w:rFonts w:ascii="Arial" w:hAnsi="Arial" w:cs="Arial"/>
          <w:sz w:val="20"/>
          <w:szCs w:val="20"/>
        </w:rPr>
        <w:t xml:space="preserve">         </w:t>
      </w:r>
    </w:p>
    <w:p w14:paraId="005FECE9" w14:textId="77777777" w:rsidR="00583620" w:rsidRPr="00D263E2" w:rsidRDefault="00583620" w:rsidP="000E4FD0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Číslo účtu</w:t>
      </w:r>
      <w:r w:rsidR="007C6AAA" w:rsidRPr="00D263E2">
        <w:rPr>
          <w:rFonts w:ascii="Arial" w:hAnsi="Arial" w:cs="Arial"/>
          <w:sz w:val="20"/>
          <w:szCs w:val="20"/>
        </w:rPr>
        <w:t>:</w:t>
      </w:r>
      <w:r w:rsidR="005B047C"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</w:p>
    <w:p w14:paraId="7B104583" w14:textId="34993936" w:rsidR="00AD1B9A" w:rsidRDefault="00AD1B9A" w:rsidP="00AD1B9A">
      <w:pPr>
        <w:rPr>
          <w:rFonts w:ascii="Arial" w:hAnsi="Arial" w:cs="Arial"/>
          <w:sz w:val="20"/>
          <w:szCs w:val="20"/>
        </w:rPr>
      </w:pPr>
    </w:p>
    <w:p w14:paraId="75349A64" w14:textId="2C1A7986" w:rsidR="007751ED" w:rsidRDefault="007751ED" w:rsidP="00AD1B9A">
      <w:pPr>
        <w:rPr>
          <w:rFonts w:ascii="Arial" w:hAnsi="Arial" w:cs="Arial"/>
          <w:sz w:val="20"/>
          <w:szCs w:val="20"/>
        </w:rPr>
      </w:pPr>
    </w:p>
    <w:p w14:paraId="55F82E68" w14:textId="3C7003E6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b/>
          <w:sz w:val="20"/>
          <w:szCs w:val="20"/>
        </w:rPr>
        <w:t>Zhotovitel</w:t>
      </w:r>
      <w:r>
        <w:rPr>
          <w:rFonts w:ascii="Arial" w:hAnsi="Arial" w:cs="Arial"/>
          <w:b/>
          <w:sz w:val="20"/>
          <w:szCs w:val="20"/>
        </w:rPr>
        <w:t xml:space="preserve"> č. 2:</w:t>
      </w:r>
      <w:r w:rsidRPr="00D263E2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C0A9E">
        <w:rPr>
          <w:rFonts w:ascii="Arial" w:hAnsi="Arial" w:cs="Arial"/>
          <w:sz w:val="20"/>
          <w:szCs w:val="20"/>
          <w:highlight w:val="yellow"/>
        </w:rPr>
        <w:t>„doplní zhotovitel“</w:t>
      </w:r>
    </w:p>
    <w:p w14:paraId="2D19391A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Sídlo: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3BB074CF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Tel.: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7B7E0548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E-mail: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2C9DA46D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Zastoupen: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36B9BA72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Zapsán v: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0E3280E2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IČ</w:t>
      </w:r>
      <w:r>
        <w:rPr>
          <w:rFonts w:ascii="Arial" w:hAnsi="Arial" w:cs="Arial"/>
          <w:sz w:val="20"/>
          <w:szCs w:val="20"/>
        </w:rPr>
        <w:t>O</w:t>
      </w:r>
      <w:r w:rsidRPr="00D263E2">
        <w:rPr>
          <w:rFonts w:ascii="Arial" w:hAnsi="Arial" w:cs="Arial"/>
          <w:sz w:val="20"/>
          <w:szCs w:val="20"/>
        </w:rPr>
        <w:t>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42870CEF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DIČ: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5207F474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Bankovní spojení: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1639F8DC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Číslo účtu: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</w:p>
    <w:p w14:paraId="0EB4C51A" w14:textId="77A428F6" w:rsidR="007751ED" w:rsidRDefault="007751ED" w:rsidP="00AD1B9A">
      <w:pPr>
        <w:rPr>
          <w:rFonts w:ascii="Arial" w:hAnsi="Arial" w:cs="Arial"/>
          <w:sz w:val="20"/>
          <w:szCs w:val="20"/>
        </w:rPr>
      </w:pPr>
    </w:p>
    <w:p w14:paraId="2992F64B" w14:textId="77777777" w:rsidR="007751ED" w:rsidRDefault="007751ED" w:rsidP="007751ED">
      <w:pPr>
        <w:ind w:left="2410" w:right="284" w:hanging="2410"/>
        <w:jc w:val="both"/>
        <w:rPr>
          <w:rFonts w:ascii="Arial" w:hAnsi="Arial" w:cs="Arial"/>
          <w:b/>
          <w:sz w:val="20"/>
          <w:szCs w:val="20"/>
        </w:rPr>
      </w:pPr>
    </w:p>
    <w:p w14:paraId="77FBB9EE" w14:textId="77777777" w:rsidR="007751ED" w:rsidRDefault="007751ED" w:rsidP="007751ED">
      <w:pPr>
        <w:ind w:left="2410" w:right="284" w:hanging="2410"/>
        <w:jc w:val="both"/>
        <w:rPr>
          <w:rFonts w:ascii="Arial" w:hAnsi="Arial" w:cs="Arial"/>
          <w:b/>
          <w:sz w:val="20"/>
          <w:szCs w:val="20"/>
        </w:rPr>
      </w:pPr>
    </w:p>
    <w:p w14:paraId="52EADCF5" w14:textId="77777777" w:rsidR="007751ED" w:rsidRDefault="007751ED" w:rsidP="007751ED">
      <w:pPr>
        <w:ind w:left="2410" w:right="284" w:hanging="2410"/>
        <w:jc w:val="both"/>
        <w:rPr>
          <w:rFonts w:ascii="Arial" w:hAnsi="Arial" w:cs="Arial"/>
          <w:b/>
          <w:sz w:val="20"/>
          <w:szCs w:val="20"/>
        </w:rPr>
      </w:pPr>
    </w:p>
    <w:p w14:paraId="168B876D" w14:textId="77777777" w:rsidR="007751ED" w:rsidRDefault="007751ED" w:rsidP="007751ED">
      <w:pPr>
        <w:ind w:left="2410" w:right="284" w:hanging="2410"/>
        <w:jc w:val="both"/>
        <w:rPr>
          <w:rFonts w:ascii="Arial" w:hAnsi="Arial" w:cs="Arial"/>
          <w:b/>
          <w:sz w:val="20"/>
          <w:szCs w:val="20"/>
        </w:rPr>
      </w:pPr>
    </w:p>
    <w:p w14:paraId="63DB5C1F" w14:textId="77777777" w:rsidR="007751ED" w:rsidRDefault="007751ED" w:rsidP="007751ED">
      <w:pPr>
        <w:ind w:left="2410" w:right="284" w:hanging="2410"/>
        <w:jc w:val="both"/>
        <w:rPr>
          <w:rFonts w:ascii="Arial" w:hAnsi="Arial" w:cs="Arial"/>
          <w:b/>
          <w:sz w:val="20"/>
          <w:szCs w:val="20"/>
        </w:rPr>
      </w:pPr>
    </w:p>
    <w:p w14:paraId="76B87D5D" w14:textId="07F52D66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b/>
          <w:sz w:val="20"/>
          <w:szCs w:val="20"/>
        </w:rPr>
        <w:t>Zhotovitel</w:t>
      </w:r>
      <w:r>
        <w:rPr>
          <w:rFonts w:ascii="Arial" w:hAnsi="Arial" w:cs="Arial"/>
          <w:b/>
          <w:sz w:val="20"/>
          <w:szCs w:val="20"/>
        </w:rPr>
        <w:t xml:space="preserve"> č. 3:</w:t>
      </w:r>
      <w:r w:rsidRPr="00D263E2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C0A9E">
        <w:rPr>
          <w:rFonts w:ascii="Arial" w:hAnsi="Arial" w:cs="Arial"/>
          <w:sz w:val="20"/>
          <w:szCs w:val="20"/>
          <w:highlight w:val="yellow"/>
        </w:rPr>
        <w:t>„doplní zhotovitel“</w:t>
      </w:r>
    </w:p>
    <w:p w14:paraId="1EAE43A3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Sídlo: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1E657898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Tel.: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35D0116C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E-mail: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0A392A8A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Zastoupen: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4E219C7D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Zapsán v: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7A7D55A0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IČ</w:t>
      </w:r>
      <w:r>
        <w:rPr>
          <w:rFonts w:ascii="Arial" w:hAnsi="Arial" w:cs="Arial"/>
          <w:sz w:val="20"/>
          <w:szCs w:val="20"/>
        </w:rPr>
        <w:t>O</w:t>
      </w:r>
      <w:r w:rsidRPr="00D263E2">
        <w:rPr>
          <w:rFonts w:ascii="Arial" w:hAnsi="Arial" w:cs="Arial"/>
          <w:sz w:val="20"/>
          <w:szCs w:val="20"/>
        </w:rPr>
        <w:t>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354AE2BF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DIČ: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14E98A89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Bankovní spojení: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5E7478BE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Číslo účtu: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</w:p>
    <w:p w14:paraId="6FC45F46" w14:textId="77777777" w:rsidR="007751ED" w:rsidRPr="00D263E2" w:rsidRDefault="007751ED" w:rsidP="00AD1B9A">
      <w:pPr>
        <w:rPr>
          <w:rFonts w:ascii="Arial" w:hAnsi="Arial" w:cs="Arial"/>
          <w:sz w:val="20"/>
          <w:szCs w:val="20"/>
        </w:rPr>
      </w:pPr>
    </w:p>
    <w:p w14:paraId="3A47AC80" w14:textId="77777777" w:rsidR="00AD1B9A" w:rsidRPr="00D263E2" w:rsidRDefault="00AD1B9A" w:rsidP="00AD1B9A">
      <w:pPr>
        <w:pStyle w:val="Zkladntext"/>
        <w:jc w:val="both"/>
        <w:rPr>
          <w:rFonts w:ascii="Arial" w:hAnsi="Arial" w:cs="Arial"/>
          <w:b/>
          <w:bCs/>
          <w:sz w:val="20"/>
        </w:rPr>
      </w:pPr>
      <w:r w:rsidRPr="00D263E2">
        <w:rPr>
          <w:rFonts w:ascii="Arial" w:hAnsi="Arial" w:cs="Arial"/>
          <w:bCs/>
          <w:sz w:val="20"/>
        </w:rPr>
        <w:t xml:space="preserve">(v této </w:t>
      </w:r>
      <w:r w:rsidR="0090565A" w:rsidRPr="00D263E2">
        <w:rPr>
          <w:rFonts w:ascii="Arial" w:hAnsi="Arial" w:cs="Arial"/>
          <w:bCs/>
          <w:sz w:val="20"/>
        </w:rPr>
        <w:t xml:space="preserve">rámcové </w:t>
      </w:r>
      <w:r w:rsidR="00607489" w:rsidRPr="00D263E2">
        <w:rPr>
          <w:rFonts w:ascii="Arial" w:hAnsi="Arial" w:cs="Arial"/>
          <w:bCs/>
          <w:sz w:val="20"/>
        </w:rPr>
        <w:t xml:space="preserve">dohodě </w:t>
      </w:r>
      <w:r w:rsidR="005B047C" w:rsidRPr="00D263E2">
        <w:rPr>
          <w:rFonts w:ascii="Arial" w:hAnsi="Arial" w:cs="Arial"/>
          <w:bCs/>
          <w:sz w:val="20"/>
        </w:rPr>
        <w:t>dále</w:t>
      </w:r>
      <w:r w:rsidRPr="00D263E2">
        <w:rPr>
          <w:rFonts w:ascii="Arial" w:hAnsi="Arial" w:cs="Arial"/>
          <w:bCs/>
          <w:sz w:val="20"/>
        </w:rPr>
        <w:t xml:space="preserve"> jen </w:t>
      </w:r>
      <w:r w:rsidRPr="00D263E2">
        <w:rPr>
          <w:rFonts w:ascii="Arial" w:hAnsi="Arial" w:cs="Arial"/>
          <w:b/>
          <w:bCs/>
          <w:sz w:val="20"/>
        </w:rPr>
        <w:t>„</w:t>
      </w:r>
      <w:r w:rsidR="000703E4" w:rsidRPr="00D263E2">
        <w:rPr>
          <w:rFonts w:ascii="Arial" w:hAnsi="Arial" w:cs="Arial"/>
          <w:b/>
          <w:bCs/>
          <w:sz w:val="20"/>
        </w:rPr>
        <w:t>zhotovitel</w:t>
      </w:r>
      <w:r w:rsidRPr="00D263E2">
        <w:rPr>
          <w:rFonts w:ascii="Arial" w:hAnsi="Arial" w:cs="Arial"/>
          <w:b/>
          <w:bCs/>
          <w:sz w:val="20"/>
        </w:rPr>
        <w:t>“</w:t>
      </w:r>
      <w:r w:rsidRPr="00D263E2">
        <w:rPr>
          <w:rFonts w:ascii="Arial" w:hAnsi="Arial" w:cs="Arial"/>
          <w:bCs/>
          <w:sz w:val="20"/>
        </w:rPr>
        <w:t>)</w:t>
      </w:r>
    </w:p>
    <w:p w14:paraId="6AB180BD" w14:textId="77777777" w:rsidR="00AD1B9A" w:rsidRPr="00D263E2" w:rsidRDefault="00AD1B9A" w:rsidP="00AD1B9A">
      <w:pPr>
        <w:rPr>
          <w:rFonts w:ascii="Arial" w:hAnsi="Arial" w:cs="Arial"/>
          <w:sz w:val="20"/>
          <w:szCs w:val="20"/>
        </w:rPr>
      </w:pPr>
    </w:p>
    <w:p w14:paraId="36A4D57C" w14:textId="77777777" w:rsidR="00B32909" w:rsidRPr="0065710A" w:rsidRDefault="00B32909" w:rsidP="00BF49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C9ED56E" w14:textId="2E1A9D13" w:rsidR="00AD1B9A" w:rsidRPr="009E3019" w:rsidRDefault="00340368" w:rsidP="009E3019">
      <w:pPr>
        <w:pStyle w:val="Zkladntext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>Smluvní strany uzavřely tuto rámcovou dohodu (dále jen „Rámcová dohoda“) podle § 6</w:t>
      </w:r>
      <w:r w:rsidRPr="006B470D">
        <w:rPr>
          <w:rFonts w:ascii="Arial" w:hAnsi="Arial" w:cs="Arial"/>
          <w:sz w:val="20"/>
        </w:rPr>
        <w:t xml:space="preserve"> zákona </w:t>
      </w:r>
      <w:r>
        <w:rPr>
          <w:rFonts w:ascii="Arial" w:hAnsi="Arial" w:cs="Arial"/>
          <w:sz w:val="20"/>
        </w:rPr>
        <w:br/>
      </w:r>
      <w:r w:rsidRPr="006B470D">
        <w:rPr>
          <w:rFonts w:ascii="Arial" w:hAnsi="Arial" w:cs="Arial"/>
          <w:sz w:val="20"/>
        </w:rPr>
        <w:t xml:space="preserve">č. 134/2016 Sb., o zadávání veřejných zakázek, v platném znění (dále jen „ZZVZ“), a podle § 2586 </w:t>
      </w:r>
      <w:r>
        <w:rPr>
          <w:rFonts w:ascii="Arial" w:hAnsi="Arial" w:cs="Arial"/>
          <w:sz w:val="20"/>
        </w:rPr>
        <w:br/>
      </w:r>
      <w:r w:rsidRPr="006B470D">
        <w:rPr>
          <w:rFonts w:ascii="Arial" w:hAnsi="Arial" w:cs="Arial"/>
          <w:sz w:val="20"/>
        </w:rPr>
        <w:t>a násl. zákona č. 89/2012 Sb., občanský zákoník, ve znění pozdějších předpisů (dále jen „Občans</w:t>
      </w:r>
      <w:r>
        <w:rPr>
          <w:rFonts w:ascii="Arial" w:hAnsi="Arial" w:cs="Arial"/>
          <w:sz w:val="20"/>
        </w:rPr>
        <w:t>ký zákoník“), a to dle</w:t>
      </w:r>
      <w:r w:rsidRPr="0065710A">
        <w:rPr>
          <w:rFonts w:ascii="Arial" w:hAnsi="Arial" w:cs="Arial"/>
          <w:sz w:val="20"/>
        </w:rPr>
        <w:t xml:space="preserve"> výsledku výběrového řízení s názvem </w:t>
      </w:r>
      <w:r w:rsidR="009C4D10" w:rsidRPr="009E3019">
        <w:rPr>
          <w:rFonts w:ascii="Arial" w:hAnsi="Arial" w:cs="Arial"/>
          <w:b/>
          <w:bCs/>
          <w:sz w:val="20"/>
        </w:rPr>
        <w:t>„</w:t>
      </w:r>
      <w:r w:rsidR="009E3019" w:rsidRPr="009E3019">
        <w:rPr>
          <w:rFonts w:ascii="Arial" w:hAnsi="Arial" w:cs="Arial"/>
          <w:b/>
          <w:bCs/>
          <w:sz w:val="20"/>
        </w:rPr>
        <w:t>Vypracování ekologických auditů pro lokalitu Čechy a lokalitu Morava pro období 2022 – 2024</w:t>
      </w:r>
      <w:r w:rsidR="009E3019">
        <w:rPr>
          <w:rFonts w:ascii="Arial" w:hAnsi="Arial" w:cs="Arial"/>
          <w:b/>
          <w:bCs/>
          <w:sz w:val="20"/>
        </w:rPr>
        <w:t>“</w:t>
      </w:r>
      <w:r w:rsidR="009E3019" w:rsidRPr="009E3019">
        <w:rPr>
          <w:rFonts w:ascii="Arial" w:hAnsi="Arial" w:cs="Arial"/>
          <w:b/>
          <w:bCs/>
          <w:sz w:val="20"/>
        </w:rPr>
        <w:t xml:space="preserve"> – část 2</w:t>
      </w:r>
      <w:r w:rsidR="009E3019">
        <w:rPr>
          <w:rFonts w:ascii="Arial" w:hAnsi="Arial" w:cs="Arial"/>
          <w:b/>
          <w:bCs/>
          <w:sz w:val="20"/>
        </w:rPr>
        <w:t xml:space="preserve"> -</w:t>
      </w:r>
      <w:r w:rsidR="009E3019" w:rsidRPr="009E3019">
        <w:rPr>
          <w:rFonts w:ascii="Arial" w:hAnsi="Arial" w:cs="Arial"/>
          <w:b/>
          <w:bCs/>
          <w:sz w:val="20"/>
        </w:rPr>
        <w:t xml:space="preserve">  Ekologické audity pro lokalitu Morava</w:t>
      </w:r>
      <w:r w:rsidRPr="009E3019">
        <w:rPr>
          <w:rFonts w:ascii="Arial" w:hAnsi="Arial" w:cs="Arial"/>
          <w:b/>
          <w:bCs/>
          <w:sz w:val="20"/>
        </w:rPr>
        <w:t>:</w:t>
      </w:r>
    </w:p>
    <w:p w14:paraId="5EEBE142" w14:textId="6539D679" w:rsidR="007751ED" w:rsidRDefault="007751ED" w:rsidP="00996568">
      <w:pPr>
        <w:jc w:val="both"/>
        <w:rPr>
          <w:rFonts w:ascii="Arial" w:hAnsi="Arial" w:cs="Arial"/>
          <w:sz w:val="20"/>
          <w:szCs w:val="20"/>
        </w:rPr>
      </w:pPr>
    </w:p>
    <w:p w14:paraId="76E5D4B1" w14:textId="77777777" w:rsidR="007751ED" w:rsidRPr="0065710A" w:rsidRDefault="007751ED" w:rsidP="00996568">
      <w:pPr>
        <w:jc w:val="both"/>
        <w:rPr>
          <w:rFonts w:ascii="Arial" w:hAnsi="Arial" w:cs="Arial"/>
          <w:sz w:val="20"/>
          <w:szCs w:val="20"/>
        </w:rPr>
      </w:pPr>
    </w:p>
    <w:p w14:paraId="246EBF92" w14:textId="77777777" w:rsidR="001B2782" w:rsidRPr="0065710A" w:rsidRDefault="001B2782" w:rsidP="00BF49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7B7F903" w14:textId="77777777" w:rsidR="001B2782" w:rsidRPr="0065710A" w:rsidRDefault="00721F49" w:rsidP="002232A3">
      <w:pPr>
        <w:pStyle w:val="Zkladntextodsazen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</w:t>
      </w:r>
    </w:p>
    <w:p w14:paraId="77D8D209" w14:textId="77777777" w:rsidR="001B2782" w:rsidRPr="000A3FDB" w:rsidRDefault="00070599" w:rsidP="002232A3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u w:val="single"/>
        </w:rPr>
      </w:pPr>
      <w:r w:rsidRPr="000A3FDB">
        <w:rPr>
          <w:rFonts w:ascii="Arial" w:hAnsi="Arial" w:cs="Arial"/>
          <w:sz w:val="20"/>
          <w:szCs w:val="20"/>
          <w:u w:val="single"/>
        </w:rPr>
        <w:t>Účel dohody</w:t>
      </w:r>
    </w:p>
    <w:p w14:paraId="53FE9D54" w14:textId="77777777" w:rsidR="00070599" w:rsidRPr="0065710A" w:rsidRDefault="00070599" w:rsidP="0007059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9E6754E" w14:textId="77777777" w:rsidR="00070599" w:rsidRPr="0065710A" w:rsidRDefault="00070599" w:rsidP="0007059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 xml:space="preserve">Tato </w:t>
      </w:r>
      <w:r w:rsidR="0065710A">
        <w:rPr>
          <w:rFonts w:ascii="Arial" w:hAnsi="Arial" w:cs="Arial"/>
          <w:sz w:val="20"/>
          <w:szCs w:val="20"/>
        </w:rPr>
        <w:t>dohoda</w:t>
      </w:r>
      <w:r w:rsidRPr="0065710A">
        <w:rPr>
          <w:rFonts w:ascii="Arial" w:hAnsi="Arial" w:cs="Arial"/>
          <w:sz w:val="20"/>
          <w:szCs w:val="20"/>
        </w:rPr>
        <w:t xml:space="preserve">, jejímž předmětem je provádění ekologických auditů ve smyslu zákona č. 92/1991 Sb., </w:t>
      </w:r>
      <w:r w:rsidR="001215BD">
        <w:rPr>
          <w:rFonts w:ascii="Arial" w:hAnsi="Arial" w:cs="Arial"/>
          <w:sz w:val="20"/>
          <w:szCs w:val="20"/>
        </w:rPr>
        <w:br/>
      </w:r>
      <w:r w:rsidRPr="0065710A">
        <w:rPr>
          <w:rFonts w:ascii="Arial" w:hAnsi="Arial" w:cs="Arial"/>
          <w:sz w:val="20"/>
          <w:szCs w:val="20"/>
        </w:rPr>
        <w:t xml:space="preserve">o podmínkách převodu majetku státu na jiné osoby, ve znění pozdějších předpisů u majetku </w:t>
      </w:r>
      <w:r w:rsidR="001215BD">
        <w:rPr>
          <w:rFonts w:ascii="Arial" w:hAnsi="Arial" w:cs="Arial"/>
          <w:sz w:val="20"/>
          <w:szCs w:val="20"/>
        </w:rPr>
        <w:br/>
      </w:r>
      <w:r w:rsidRPr="0065710A">
        <w:rPr>
          <w:rFonts w:ascii="Arial" w:hAnsi="Arial" w:cs="Arial"/>
          <w:sz w:val="20"/>
          <w:szCs w:val="20"/>
        </w:rPr>
        <w:t>ve vlastnictví státu, se kterým má příslušnost hospodařit Státní pozemkový úřad</w:t>
      </w:r>
      <w:r w:rsidR="0065710A">
        <w:rPr>
          <w:rFonts w:ascii="Arial" w:hAnsi="Arial" w:cs="Arial"/>
          <w:sz w:val="20"/>
          <w:szCs w:val="20"/>
        </w:rPr>
        <w:t xml:space="preserve">, </w:t>
      </w:r>
      <w:r w:rsidRPr="0065710A">
        <w:rPr>
          <w:rFonts w:ascii="Arial" w:hAnsi="Arial" w:cs="Arial"/>
          <w:sz w:val="20"/>
          <w:szCs w:val="20"/>
        </w:rPr>
        <w:t xml:space="preserve">je uzavírána za účelem vyhodnocení a provedení kvantifikace ekologických rizik a následně k případnému zmírnění </w:t>
      </w:r>
      <w:r w:rsidR="001215BD">
        <w:rPr>
          <w:rFonts w:ascii="Arial" w:hAnsi="Arial" w:cs="Arial"/>
          <w:sz w:val="20"/>
          <w:szCs w:val="20"/>
        </w:rPr>
        <w:br/>
      </w:r>
      <w:r w:rsidRPr="0065710A">
        <w:rPr>
          <w:rFonts w:ascii="Arial" w:hAnsi="Arial" w:cs="Arial"/>
          <w:sz w:val="20"/>
          <w:szCs w:val="20"/>
        </w:rPr>
        <w:t>a odstranění jejich dopadů na životní prostředí</w:t>
      </w:r>
      <w:r w:rsidR="0065710A">
        <w:rPr>
          <w:rFonts w:ascii="Arial" w:hAnsi="Arial" w:cs="Arial"/>
          <w:sz w:val="20"/>
          <w:szCs w:val="20"/>
        </w:rPr>
        <w:t>.</w:t>
      </w:r>
    </w:p>
    <w:p w14:paraId="492F30B7" w14:textId="77777777" w:rsidR="00AD1B9A" w:rsidRPr="0065710A" w:rsidRDefault="00AD1B9A" w:rsidP="00526A15">
      <w:pPr>
        <w:rPr>
          <w:rFonts w:ascii="Arial" w:hAnsi="Arial" w:cs="Arial"/>
          <w:sz w:val="20"/>
          <w:szCs w:val="20"/>
        </w:rPr>
      </w:pPr>
    </w:p>
    <w:p w14:paraId="326CAE3A" w14:textId="77777777" w:rsidR="00070599" w:rsidRDefault="00070599" w:rsidP="00526A15">
      <w:pPr>
        <w:rPr>
          <w:rFonts w:ascii="Arial" w:hAnsi="Arial" w:cs="Arial"/>
          <w:sz w:val="20"/>
          <w:szCs w:val="20"/>
        </w:rPr>
      </w:pPr>
    </w:p>
    <w:p w14:paraId="4B439111" w14:textId="77C1332F" w:rsidR="00B52342" w:rsidRPr="0065710A" w:rsidRDefault="00721F49" w:rsidP="007751ED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III.</w:t>
      </w:r>
    </w:p>
    <w:p w14:paraId="7A21054D" w14:textId="77777777" w:rsidR="00AD1B9A" w:rsidRPr="0065710A" w:rsidRDefault="00AD1B9A" w:rsidP="002232A3">
      <w:pPr>
        <w:pStyle w:val="Nadpis8"/>
        <w:numPr>
          <w:ilvl w:val="7"/>
          <w:numId w:val="0"/>
        </w:numPr>
        <w:tabs>
          <w:tab w:val="left" w:pos="0"/>
        </w:tabs>
        <w:suppressAutoHyphens/>
        <w:rPr>
          <w:rFonts w:ascii="Arial" w:hAnsi="Arial" w:cs="Arial"/>
          <w:b w:val="0"/>
          <w:color w:val="auto"/>
          <w:sz w:val="20"/>
          <w:szCs w:val="20"/>
          <w:u w:val="single"/>
        </w:rPr>
      </w:pPr>
      <w:r w:rsidRPr="0065710A">
        <w:rPr>
          <w:rFonts w:ascii="Arial" w:hAnsi="Arial" w:cs="Arial"/>
          <w:b w:val="0"/>
          <w:color w:val="auto"/>
          <w:sz w:val="20"/>
          <w:szCs w:val="20"/>
          <w:u w:val="single"/>
        </w:rPr>
        <w:t xml:space="preserve">Předmět </w:t>
      </w:r>
      <w:r w:rsidR="007B7E2E" w:rsidRPr="0065710A">
        <w:rPr>
          <w:rFonts w:ascii="Arial" w:hAnsi="Arial" w:cs="Arial"/>
          <w:b w:val="0"/>
          <w:color w:val="auto"/>
          <w:sz w:val="20"/>
          <w:szCs w:val="20"/>
          <w:u w:val="single"/>
        </w:rPr>
        <w:t>dohody</w:t>
      </w:r>
    </w:p>
    <w:p w14:paraId="5FD549CA" w14:textId="77777777" w:rsidR="00AD1B9A" w:rsidRPr="0065710A" w:rsidRDefault="00AD1B9A" w:rsidP="00AD1B9A">
      <w:pPr>
        <w:rPr>
          <w:rFonts w:ascii="Arial" w:hAnsi="Arial" w:cs="Arial"/>
          <w:sz w:val="20"/>
          <w:szCs w:val="20"/>
        </w:rPr>
      </w:pPr>
    </w:p>
    <w:p w14:paraId="147CBD1A" w14:textId="77777777" w:rsidR="007B7E2E" w:rsidRPr="0065710A" w:rsidRDefault="000703E4" w:rsidP="002232A3">
      <w:pPr>
        <w:numPr>
          <w:ilvl w:val="0"/>
          <w:numId w:val="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 xml:space="preserve">Tato </w:t>
      </w:r>
      <w:r w:rsidR="007B7E2E" w:rsidRPr="0065710A">
        <w:rPr>
          <w:rFonts w:ascii="Arial" w:hAnsi="Arial" w:cs="Arial"/>
          <w:sz w:val="20"/>
          <w:szCs w:val="20"/>
        </w:rPr>
        <w:t xml:space="preserve">dohoda </w:t>
      </w:r>
      <w:r w:rsidRPr="0065710A">
        <w:rPr>
          <w:rFonts w:ascii="Arial" w:hAnsi="Arial" w:cs="Arial"/>
          <w:sz w:val="20"/>
          <w:szCs w:val="20"/>
        </w:rPr>
        <w:t xml:space="preserve">vymezuje podmínky týkající se jednotlivých dílčích plnění (dále jen </w:t>
      </w:r>
      <w:r w:rsidR="007B7E2E" w:rsidRPr="0065710A">
        <w:rPr>
          <w:rFonts w:ascii="Arial" w:hAnsi="Arial" w:cs="Arial"/>
          <w:sz w:val="20"/>
          <w:szCs w:val="20"/>
        </w:rPr>
        <w:t>„</w:t>
      </w:r>
      <w:r w:rsidRPr="0065710A">
        <w:rPr>
          <w:rFonts w:ascii="Arial" w:hAnsi="Arial" w:cs="Arial"/>
          <w:sz w:val="20"/>
          <w:szCs w:val="20"/>
        </w:rPr>
        <w:t>dílo</w:t>
      </w:r>
      <w:r w:rsidR="007B7E2E" w:rsidRPr="0065710A">
        <w:rPr>
          <w:rFonts w:ascii="Arial" w:hAnsi="Arial" w:cs="Arial"/>
          <w:sz w:val="20"/>
          <w:szCs w:val="20"/>
        </w:rPr>
        <w:t>“</w:t>
      </w:r>
      <w:r w:rsidRPr="0065710A">
        <w:rPr>
          <w:rFonts w:ascii="Arial" w:hAnsi="Arial" w:cs="Arial"/>
          <w:sz w:val="20"/>
          <w:szCs w:val="20"/>
        </w:rPr>
        <w:t>) a postup při uzavírání následných</w:t>
      </w:r>
      <w:r w:rsidR="007B7E2E" w:rsidRPr="0065710A">
        <w:rPr>
          <w:rFonts w:ascii="Arial" w:hAnsi="Arial" w:cs="Arial"/>
          <w:sz w:val="20"/>
          <w:szCs w:val="20"/>
        </w:rPr>
        <w:t>, dílčích</w:t>
      </w:r>
      <w:r w:rsidRPr="0065710A">
        <w:rPr>
          <w:rFonts w:ascii="Arial" w:hAnsi="Arial" w:cs="Arial"/>
          <w:sz w:val="20"/>
          <w:szCs w:val="20"/>
        </w:rPr>
        <w:t xml:space="preserve"> objednávek</w:t>
      </w:r>
      <w:r w:rsidR="007B7E2E" w:rsidRPr="0065710A">
        <w:rPr>
          <w:rFonts w:ascii="Arial" w:hAnsi="Arial" w:cs="Arial"/>
          <w:sz w:val="20"/>
          <w:szCs w:val="20"/>
        </w:rPr>
        <w:t xml:space="preserve"> </w:t>
      </w:r>
      <w:r w:rsidR="00616410" w:rsidRPr="0065710A">
        <w:rPr>
          <w:rFonts w:ascii="Arial" w:hAnsi="Arial" w:cs="Arial"/>
          <w:sz w:val="20"/>
          <w:szCs w:val="20"/>
        </w:rPr>
        <w:t xml:space="preserve">díla </w:t>
      </w:r>
      <w:r w:rsidR="007B7E2E" w:rsidRPr="0065710A">
        <w:rPr>
          <w:rFonts w:ascii="Arial" w:hAnsi="Arial" w:cs="Arial"/>
          <w:sz w:val="20"/>
          <w:szCs w:val="20"/>
        </w:rPr>
        <w:t>(dále jen „objednávka“)</w:t>
      </w:r>
      <w:r w:rsidRPr="0065710A">
        <w:rPr>
          <w:rFonts w:ascii="Arial" w:hAnsi="Arial" w:cs="Arial"/>
          <w:sz w:val="20"/>
          <w:szCs w:val="20"/>
        </w:rPr>
        <w:t xml:space="preserve">. </w:t>
      </w:r>
    </w:p>
    <w:p w14:paraId="106F4572" w14:textId="77777777" w:rsidR="007B7E2E" w:rsidRPr="0065710A" w:rsidRDefault="007B7E2E" w:rsidP="002232A3">
      <w:pPr>
        <w:numPr>
          <w:ilvl w:val="0"/>
          <w:numId w:val="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b/>
          <w:sz w:val="20"/>
          <w:szCs w:val="20"/>
        </w:rPr>
        <w:t>Dílem</w:t>
      </w:r>
      <w:r w:rsidRPr="0065710A">
        <w:rPr>
          <w:rFonts w:ascii="Arial" w:hAnsi="Arial" w:cs="Arial"/>
          <w:sz w:val="20"/>
          <w:szCs w:val="20"/>
        </w:rPr>
        <w:t xml:space="preserve"> se rozumí povinnost zhotovitele </w:t>
      </w:r>
      <w:r w:rsidR="009D1F98" w:rsidRPr="0065710A">
        <w:rPr>
          <w:rFonts w:ascii="Arial" w:hAnsi="Arial" w:cs="Arial"/>
          <w:sz w:val="20"/>
          <w:szCs w:val="20"/>
        </w:rPr>
        <w:t xml:space="preserve">vypracovat </w:t>
      </w:r>
      <w:r w:rsidRPr="0065710A">
        <w:rPr>
          <w:rFonts w:ascii="Arial" w:hAnsi="Arial" w:cs="Arial"/>
          <w:sz w:val="20"/>
          <w:szCs w:val="20"/>
        </w:rPr>
        <w:t xml:space="preserve">ekologický audit pro </w:t>
      </w:r>
      <w:r w:rsidRPr="0065710A">
        <w:rPr>
          <w:rStyle w:val="l-L2Char"/>
          <w:rFonts w:eastAsiaTheme="minorHAnsi" w:cs="Arial"/>
          <w:sz w:val="20"/>
          <w:szCs w:val="20"/>
        </w:rPr>
        <w:t xml:space="preserve">potřeby § 6a zákona </w:t>
      </w:r>
      <w:r w:rsidR="00B73004">
        <w:rPr>
          <w:rStyle w:val="l-L2Char"/>
          <w:rFonts w:eastAsiaTheme="minorHAnsi" w:cs="Arial"/>
          <w:sz w:val="20"/>
          <w:szCs w:val="20"/>
        </w:rPr>
        <w:br/>
      </w:r>
      <w:r w:rsidRPr="0065710A">
        <w:rPr>
          <w:rStyle w:val="l-L2Char"/>
          <w:rFonts w:eastAsiaTheme="minorHAnsi" w:cs="Arial"/>
          <w:sz w:val="20"/>
          <w:szCs w:val="20"/>
        </w:rPr>
        <w:t>č. 92/1991 Sb., o podmínkách převodu majetku státu na jiné osoby, ve znění pozdějších předpisů u majetku ve vlastnictví státu, se kterým má příslušnost hospodařit Státní pozemkový úřad</w:t>
      </w:r>
      <w:r w:rsidR="00526A15" w:rsidRPr="0065710A">
        <w:rPr>
          <w:rFonts w:ascii="Arial" w:hAnsi="Arial" w:cs="Arial"/>
          <w:sz w:val="20"/>
          <w:szCs w:val="20"/>
        </w:rPr>
        <w:t>.</w:t>
      </w:r>
    </w:p>
    <w:p w14:paraId="17C7E655" w14:textId="77777777" w:rsidR="00D869AC" w:rsidRPr="008E58ED" w:rsidRDefault="000703E4" w:rsidP="002232A3">
      <w:pPr>
        <w:numPr>
          <w:ilvl w:val="0"/>
          <w:numId w:val="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8E58ED">
        <w:rPr>
          <w:rFonts w:ascii="Arial" w:hAnsi="Arial" w:cs="Arial"/>
          <w:b/>
          <w:sz w:val="20"/>
          <w:szCs w:val="20"/>
        </w:rPr>
        <w:t>Objednávkou</w:t>
      </w:r>
      <w:r w:rsidRPr="008E58ED">
        <w:rPr>
          <w:rFonts w:ascii="Arial" w:hAnsi="Arial" w:cs="Arial"/>
          <w:sz w:val="20"/>
          <w:szCs w:val="20"/>
        </w:rPr>
        <w:t xml:space="preserve"> se rozumí </w:t>
      </w:r>
      <w:r w:rsidR="00ED5D3B" w:rsidRPr="008E58ED">
        <w:rPr>
          <w:rFonts w:ascii="Arial" w:hAnsi="Arial" w:cs="Arial"/>
          <w:sz w:val="20"/>
          <w:szCs w:val="20"/>
        </w:rPr>
        <w:t xml:space="preserve">písemný </w:t>
      </w:r>
      <w:r w:rsidRPr="008E58ED">
        <w:rPr>
          <w:rFonts w:ascii="Arial" w:hAnsi="Arial" w:cs="Arial"/>
          <w:sz w:val="20"/>
          <w:szCs w:val="20"/>
        </w:rPr>
        <w:t xml:space="preserve">dokument (prokazatelně převzatý a odsouhlasený zhotovitelem), na jehož základě </w:t>
      </w:r>
      <w:r w:rsidR="007B7E2E" w:rsidRPr="008E58ED">
        <w:rPr>
          <w:rFonts w:ascii="Arial" w:hAnsi="Arial" w:cs="Arial"/>
          <w:sz w:val="20"/>
          <w:szCs w:val="20"/>
        </w:rPr>
        <w:t>z</w:t>
      </w:r>
      <w:r w:rsidRPr="008E58ED">
        <w:rPr>
          <w:rFonts w:ascii="Arial" w:hAnsi="Arial" w:cs="Arial"/>
          <w:sz w:val="20"/>
          <w:szCs w:val="20"/>
        </w:rPr>
        <w:t xml:space="preserve">hotovitel převezme závazek realizovat jednotlivá </w:t>
      </w:r>
      <w:r w:rsidR="007B7E2E" w:rsidRPr="008E58ED">
        <w:rPr>
          <w:rFonts w:ascii="Arial" w:hAnsi="Arial" w:cs="Arial"/>
          <w:sz w:val="20"/>
          <w:szCs w:val="20"/>
        </w:rPr>
        <w:t>díla</w:t>
      </w:r>
      <w:r w:rsidRPr="008E58ED">
        <w:rPr>
          <w:rFonts w:ascii="Arial" w:hAnsi="Arial" w:cs="Arial"/>
          <w:sz w:val="20"/>
          <w:szCs w:val="20"/>
        </w:rPr>
        <w:t xml:space="preserve"> dle konkrétních požadavků Objednatele</w:t>
      </w:r>
      <w:r w:rsidR="008E58ED" w:rsidRPr="008E58ED">
        <w:rPr>
          <w:rFonts w:ascii="Arial" w:hAnsi="Arial" w:cs="Arial"/>
          <w:sz w:val="20"/>
          <w:szCs w:val="20"/>
        </w:rPr>
        <w:t xml:space="preserve"> (P</w:t>
      </w:r>
      <w:r w:rsidR="00526A15" w:rsidRPr="008E58ED">
        <w:rPr>
          <w:rFonts w:ascii="Arial" w:hAnsi="Arial" w:cs="Arial"/>
          <w:sz w:val="20"/>
          <w:szCs w:val="20"/>
        </w:rPr>
        <w:t>říloha č.</w:t>
      </w:r>
      <w:r w:rsidR="0065710A" w:rsidRPr="008E58ED">
        <w:rPr>
          <w:rFonts w:ascii="Arial" w:hAnsi="Arial" w:cs="Arial"/>
          <w:sz w:val="20"/>
          <w:szCs w:val="20"/>
        </w:rPr>
        <w:t xml:space="preserve"> </w:t>
      </w:r>
      <w:r w:rsidR="008E58ED" w:rsidRPr="008E58ED">
        <w:rPr>
          <w:rFonts w:ascii="Arial" w:hAnsi="Arial" w:cs="Arial"/>
          <w:sz w:val="20"/>
          <w:szCs w:val="20"/>
        </w:rPr>
        <w:t>1</w:t>
      </w:r>
      <w:r w:rsidR="00526A15" w:rsidRPr="008E58ED">
        <w:rPr>
          <w:rFonts w:ascii="Arial" w:hAnsi="Arial" w:cs="Arial"/>
          <w:sz w:val="20"/>
          <w:szCs w:val="20"/>
        </w:rPr>
        <w:t xml:space="preserve"> dohody</w:t>
      </w:r>
      <w:r w:rsidR="008E58ED" w:rsidRPr="008E58ED">
        <w:rPr>
          <w:rFonts w:ascii="Arial" w:hAnsi="Arial" w:cs="Arial"/>
          <w:sz w:val="20"/>
          <w:szCs w:val="20"/>
        </w:rPr>
        <w:t>)</w:t>
      </w:r>
      <w:r w:rsidRPr="008E58ED">
        <w:rPr>
          <w:rFonts w:ascii="Arial" w:hAnsi="Arial" w:cs="Arial"/>
          <w:sz w:val="20"/>
          <w:szCs w:val="20"/>
        </w:rPr>
        <w:t>.</w:t>
      </w:r>
      <w:r w:rsidR="007B7E2E" w:rsidRPr="008E58ED">
        <w:rPr>
          <w:rFonts w:ascii="Arial" w:hAnsi="Arial" w:cs="Arial"/>
          <w:sz w:val="20"/>
          <w:szCs w:val="20"/>
        </w:rPr>
        <w:t xml:space="preserve"> </w:t>
      </w:r>
    </w:p>
    <w:p w14:paraId="6ADBFC08" w14:textId="4AE6D5C1" w:rsidR="00ED5D3B" w:rsidRPr="0065710A" w:rsidRDefault="000703E4" w:rsidP="002232A3">
      <w:pPr>
        <w:pStyle w:val="Odstavecseseznamem"/>
        <w:numPr>
          <w:ilvl w:val="0"/>
          <w:numId w:val="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 xml:space="preserve">Dílo bude provedeno zhotovitelem v požadované kvalitě a v souladu s podmínkami uvedenými </w:t>
      </w:r>
      <w:r w:rsidR="00B73004">
        <w:rPr>
          <w:rFonts w:ascii="Arial" w:hAnsi="Arial" w:cs="Arial"/>
          <w:sz w:val="20"/>
          <w:szCs w:val="20"/>
        </w:rPr>
        <w:br/>
      </w:r>
      <w:r w:rsidRPr="0065710A">
        <w:rPr>
          <w:rFonts w:ascii="Arial" w:hAnsi="Arial" w:cs="Arial"/>
          <w:sz w:val="20"/>
          <w:szCs w:val="20"/>
        </w:rPr>
        <w:t>v jednotlivých nařízeních a rozhodnutích příslušných orgán</w:t>
      </w:r>
      <w:r w:rsidR="00791439">
        <w:rPr>
          <w:rFonts w:ascii="Arial" w:hAnsi="Arial" w:cs="Arial"/>
          <w:sz w:val="20"/>
          <w:szCs w:val="20"/>
        </w:rPr>
        <w:t>ů</w:t>
      </w:r>
      <w:r w:rsidRPr="0065710A">
        <w:rPr>
          <w:rFonts w:ascii="Arial" w:hAnsi="Arial" w:cs="Arial"/>
          <w:sz w:val="20"/>
          <w:szCs w:val="20"/>
        </w:rPr>
        <w:t xml:space="preserve"> státní správy</w:t>
      </w:r>
      <w:r w:rsidR="0077402B">
        <w:rPr>
          <w:rFonts w:ascii="Arial" w:hAnsi="Arial" w:cs="Arial"/>
          <w:sz w:val="20"/>
          <w:szCs w:val="20"/>
        </w:rPr>
        <w:t xml:space="preserve"> </w:t>
      </w:r>
      <w:r w:rsidRPr="0065710A">
        <w:rPr>
          <w:rFonts w:ascii="Arial" w:hAnsi="Arial" w:cs="Arial"/>
          <w:sz w:val="20"/>
          <w:szCs w:val="20"/>
        </w:rPr>
        <w:t>a v souladu se všemi platnými normami a závaznými vyhláškami.</w:t>
      </w:r>
      <w:r w:rsidR="00ED5D3B" w:rsidRPr="0065710A">
        <w:rPr>
          <w:rFonts w:ascii="Arial" w:hAnsi="Arial" w:cs="Arial"/>
          <w:sz w:val="20"/>
          <w:szCs w:val="20"/>
        </w:rPr>
        <w:t xml:space="preserve"> Provedením díla se rozumí jeho úplné a bezvadné provedení včetně dodání výstupů dokončeného díla objednateli, dále realizace všech činností souvisejících s provedením díla.</w:t>
      </w:r>
    </w:p>
    <w:p w14:paraId="14609EBE" w14:textId="1EF644F4" w:rsidR="00DA1B1F" w:rsidRPr="0065710A" w:rsidRDefault="00DA1B1F" w:rsidP="002232A3">
      <w:pPr>
        <w:pStyle w:val="Odstavecseseznamem"/>
        <w:numPr>
          <w:ilvl w:val="0"/>
          <w:numId w:val="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 xml:space="preserve">Místem plnění této </w:t>
      </w:r>
      <w:r w:rsidR="00607489" w:rsidRPr="0065710A">
        <w:rPr>
          <w:rFonts w:ascii="Arial" w:hAnsi="Arial" w:cs="Arial"/>
          <w:sz w:val="20"/>
          <w:szCs w:val="20"/>
        </w:rPr>
        <w:t xml:space="preserve">dohody </w:t>
      </w:r>
      <w:r w:rsidR="00696702" w:rsidRPr="0065710A">
        <w:rPr>
          <w:rFonts w:ascii="Arial" w:hAnsi="Arial" w:cs="Arial"/>
          <w:sz w:val="20"/>
          <w:szCs w:val="20"/>
        </w:rPr>
        <w:t>je</w:t>
      </w:r>
      <w:r w:rsidRPr="0065710A">
        <w:rPr>
          <w:rFonts w:ascii="Arial" w:hAnsi="Arial" w:cs="Arial"/>
          <w:sz w:val="20"/>
          <w:szCs w:val="20"/>
        </w:rPr>
        <w:t xml:space="preserve"> </w:t>
      </w:r>
      <w:r w:rsidR="00274CDD" w:rsidRPr="0065710A">
        <w:rPr>
          <w:rFonts w:ascii="Arial" w:hAnsi="Arial" w:cs="Arial"/>
          <w:sz w:val="20"/>
          <w:szCs w:val="20"/>
        </w:rPr>
        <w:t>Česká republika</w:t>
      </w:r>
      <w:r w:rsidR="00084D9D">
        <w:rPr>
          <w:rFonts w:ascii="Arial" w:hAnsi="Arial" w:cs="Arial"/>
          <w:sz w:val="20"/>
          <w:szCs w:val="20"/>
        </w:rPr>
        <w:t xml:space="preserve"> </w:t>
      </w:r>
      <w:r w:rsidR="00A81A2F">
        <w:rPr>
          <w:rFonts w:ascii="Arial" w:hAnsi="Arial" w:cs="Arial"/>
          <w:sz w:val="20"/>
          <w:szCs w:val="20"/>
        </w:rPr>
        <w:t>–</w:t>
      </w:r>
      <w:r w:rsidR="00084D9D">
        <w:rPr>
          <w:rFonts w:ascii="Arial" w:hAnsi="Arial" w:cs="Arial"/>
          <w:sz w:val="20"/>
          <w:szCs w:val="20"/>
        </w:rPr>
        <w:t xml:space="preserve"> </w:t>
      </w:r>
      <w:r w:rsidR="00A81A2F" w:rsidRPr="00A81A2F">
        <w:rPr>
          <w:rFonts w:ascii="Arial" w:hAnsi="Arial" w:cs="Arial"/>
          <w:sz w:val="20"/>
          <w:szCs w:val="20"/>
        </w:rPr>
        <w:t xml:space="preserve">oblast </w:t>
      </w:r>
      <w:r w:rsidR="00E05CC8">
        <w:rPr>
          <w:rFonts w:ascii="Arial" w:hAnsi="Arial" w:cs="Arial"/>
          <w:sz w:val="20"/>
          <w:szCs w:val="20"/>
        </w:rPr>
        <w:t>Moravy</w:t>
      </w:r>
      <w:r w:rsidRPr="0065710A">
        <w:rPr>
          <w:rFonts w:ascii="Arial" w:hAnsi="Arial" w:cs="Arial"/>
          <w:sz w:val="20"/>
          <w:szCs w:val="20"/>
        </w:rPr>
        <w:t xml:space="preserve">, </w:t>
      </w:r>
      <w:r w:rsidR="00084D9D">
        <w:rPr>
          <w:rFonts w:ascii="Arial" w:hAnsi="Arial" w:cs="Arial"/>
          <w:sz w:val="20"/>
          <w:szCs w:val="20"/>
        </w:rPr>
        <w:t xml:space="preserve">detailněji bude </w:t>
      </w:r>
      <w:r w:rsidR="00DA4460">
        <w:rPr>
          <w:rFonts w:ascii="Arial" w:hAnsi="Arial" w:cs="Arial"/>
          <w:sz w:val="20"/>
          <w:szCs w:val="20"/>
        </w:rPr>
        <w:t xml:space="preserve">přesná </w:t>
      </w:r>
      <w:r w:rsidR="00084D9D">
        <w:rPr>
          <w:rFonts w:ascii="Arial" w:hAnsi="Arial" w:cs="Arial"/>
          <w:sz w:val="20"/>
          <w:szCs w:val="20"/>
        </w:rPr>
        <w:t xml:space="preserve">lokalita </w:t>
      </w:r>
      <w:r w:rsidRPr="0065710A">
        <w:rPr>
          <w:rFonts w:ascii="Arial" w:hAnsi="Arial" w:cs="Arial"/>
          <w:sz w:val="20"/>
          <w:szCs w:val="20"/>
        </w:rPr>
        <w:t>specifikovan</w:t>
      </w:r>
      <w:r w:rsidR="00084D9D">
        <w:rPr>
          <w:rFonts w:ascii="Arial" w:hAnsi="Arial" w:cs="Arial"/>
          <w:sz w:val="20"/>
          <w:szCs w:val="20"/>
        </w:rPr>
        <w:t>á</w:t>
      </w:r>
      <w:r w:rsidRPr="0065710A">
        <w:rPr>
          <w:rFonts w:ascii="Arial" w:hAnsi="Arial" w:cs="Arial"/>
          <w:sz w:val="20"/>
          <w:szCs w:val="20"/>
        </w:rPr>
        <w:t xml:space="preserve"> v </w:t>
      </w:r>
      <w:r w:rsidR="00616410" w:rsidRPr="0065710A">
        <w:rPr>
          <w:rFonts w:ascii="Arial" w:hAnsi="Arial" w:cs="Arial"/>
          <w:sz w:val="20"/>
          <w:szCs w:val="20"/>
        </w:rPr>
        <w:t xml:space="preserve">každé </w:t>
      </w:r>
      <w:r w:rsidRPr="0065710A">
        <w:rPr>
          <w:rFonts w:ascii="Arial" w:hAnsi="Arial" w:cs="Arial"/>
          <w:sz w:val="20"/>
          <w:szCs w:val="20"/>
        </w:rPr>
        <w:t>objednávce.</w:t>
      </w:r>
    </w:p>
    <w:p w14:paraId="59B69EC9" w14:textId="4A4CB3F2" w:rsidR="008F5B0B" w:rsidRPr="0065710A" w:rsidRDefault="00DA1B1F" w:rsidP="002232A3">
      <w:pPr>
        <w:numPr>
          <w:ilvl w:val="0"/>
          <w:numId w:val="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Zhotovitel se zavazuje provádět pro objednatele na základě jeho objed</w:t>
      </w:r>
      <w:r w:rsidR="00B42CAC" w:rsidRPr="0065710A">
        <w:rPr>
          <w:rFonts w:ascii="Arial" w:hAnsi="Arial" w:cs="Arial"/>
          <w:sz w:val="20"/>
          <w:szCs w:val="20"/>
        </w:rPr>
        <w:t xml:space="preserve">návek předmět </w:t>
      </w:r>
      <w:r w:rsidR="007B7E2E" w:rsidRPr="0065710A">
        <w:rPr>
          <w:rFonts w:ascii="Arial" w:hAnsi="Arial" w:cs="Arial"/>
          <w:sz w:val="20"/>
          <w:szCs w:val="20"/>
        </w:rPr>
        <w:t xml:space="preserve">dohody </w:t>
      </w:r>
      <w:r w:rsidR="00B101B6">
        <w:rPr>
          <w:rFonts w:ascii="Arial" w:hAnsi="Arial" w:cs="Arial"/>
          <w:sz w:val="20"/>
          <w:szCs w:val="20"/>
        </w:rPr>
        <w:br/>
      </w:r>
      <w:r w:rsidRPr="0065710A">
        <w:rPr>
          <w:rFonts w:ascii="Arial" w:hAnsi="Arial" w:cs="Arial"/>
          <w:sz w:val="20"/>
          <w:szCs w:val="20"/>
        </w:rPr>
        <w:t xml:space="preserve">v rozsahu </w:t>
      </w:r>
      <w:r w:rsidRPr="009F5901">
        <w:rPr>
          <w:rFonts w:ascii="Arial" w:hAnsi="Arial" w:cs="Arial"/>
          <w:sz w:val="20"/>
          <w:szCs w:val="20"/>
        </w:rPr>
        <w:t>uvedeném v čl.</w:t>
      </w:r>
      <w:r w:rsidR="00B42CAC" w:rsidRPr="009F5901">
        <w:rPr>
          <w:rFonts w:ascii="Arial" w:hAnsi="Arial" w:cs="Arial"/>
          <w:sz w:val="20"/>
          <w:szCs w:val="20"/>
        </w:rPr>
        <w:t xml:space="preserve"> </w:t>
      </w:r>
      <w:r w:rsidRPr="009F5901">
        <w:rPr>
          <w:rFonts w:ascii="Arial" w:hAnsi="Arial" w:cs="Arial"/>
          <w:sz w:val="20"/>
          <w:szCs w:val="20"/>
        </w:rPr>
        <w:t>II.</w:t>
      </w:r>
      <w:r w:rsidR="009F5901" w:rsidRPr="009F5901">
        <w:rPr>
          <w:rFonts w:ascii="Arial" w:hAnsi="Arial" w:cs="Arial"/>
          <w:sz w:val="20"/>
          <w:szCs w:val="20"/>
        </w:rPr>
        <w:t xml:space="preserve"> </w:t>
      </w:r>
      <w:r w:rsidRPr="009F5901">
        <w:rPr>
          <w:rFonts w:ascii="Arial" w:hAnsi="Arial" w:cs="Arial"/>
          <w:sz w:val="20"/>
          <w:szCs w:val="20"/>
        </w:rPr>
        <w:t>objednatel</w:t>
      </w:r>
      <w:r w:rsidR="00D85D20" w:rsidRPr="009F5901">
        <w:rPr>
          <w:rFonts w:ascii="Arial" w:hAnsi="Arial" w:cs="Arial"/>
          <w:sz w:val="20"/>
          <w:szCs w:val="20"/>
        </w:rPr>
        <w:t xml:space="preserve"> </w:t>
      </w:r>
      <w:r w:rsidRPr="0065710A">
        <w:rPr>
          <w:rFonts w:ascii="Arial" w:hAnsi="Arial" w:cs="Arial"/>
          <w:sz w:val="20"/>
          <w:szCs w:val="20"/>
        </w:rPr>
        <w:t>se zavazuje uhradit zhotoviteli za provádění díla sjednanou cenu díla.</w:t>
      </w:r>
    </w:p>
    <w:p w14:paraId="02F1E972" w14:textId="77777777" w:rsidR="00721F49" w:rsidRDefault="00721F49" w:rsidP="00964C2D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IV.</w:t>
      </w:r>
    </w:p>
    <w:p w14:paraId="1595795B" w14:textId="77777777" w:rsidR="009257CE" w:rsidRPr="00721F49" w:rsidRDefault="009257CE" w:rsidP="0065710A">
      <w:pPr>
        <w:ind w:left="-567"/>
        <w:jc w:val="center"/>
        <w:rPr>
          <w:rFonts w:ascii="Arial" w:hAnsi="Arial" w:cs="Arial"/>
          <w:sz w:val="20"/>
          <w:szCs w:val="20"/>
          <w:u w:val="single"/>
        </w:rPr>
      </w:pPr>
      <w:r w:rsidRPr="00721F49">
        <w:rPr>
          <w:rFonts w:ascii="Arial" w:hAnsi="Arial" w:cs="Arial"/>
          <w:sz w:val="20"/>
          <w:szCs w:val="20"/>
          <w:u w:val="single"/>
        </w:rPr>
        <w:t>Specifikace díla</w:t>
      </w:r>
    </w:p>
    <w:p w14:paraId="225D61B8" w14:textId="77777777" w:rsidR="009257CE" w:rsidRPr="0065710A" w:rsidRDefault="009257CE" w:rsidP="0065710A">
      <w:pPr>
        <w:ind w:left="-567"/>
        <w:rPr>
          <w:rFonts w:ascii="Arial" w:hAnsi="Arial" w:cs="Arial"/>
          <w:sz w:val="20"/>
          <w:szCs w:val="20"/>
        </w:rPr>
      </w:pPr>
    </w:p>
    <w:p w14:paraId="737A8929" w14:textId="53FF1E67" w:rsidR="009257CE" w:rsidRPr="0065710A" w:rsidRDefault="009257CE" w:rsidP="002232A3">
      <w:pPr>
        <w:numPr>
          <w:ilvl w:val="0"/>
          <w:numId w:val="3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Zhotovitel se zavazuje, že při zpracování díl</w:t>
      </w:r>
      <w:r w:rsidR="00CC1042" w:rsidRPr="0065710A">
        <w:rPr>
          <w:rFonts w:ascii="Arial" w:hAnsi="Arial" w:cs="Arial"/>
          <w:sz w:val="20"/>
          <w:szCs w:val="20"/>
        </w:rPr>
        <w:t>a bude dodržovat Usnesení vlády ČR č</w:t>
      </w:r>
      <w:r w:rsidR="00CC1042" w:rsidRPr="00414EEA">
        <w:rPr>
          <w:rFonts w:ascii="Arial" w:hAnsi="Arial" w:cs="Arial"/>
          <w:sz w:val="20"/>
          <w:szCs w:val="20"/>
        </w:rPr>
        <w:t xml:space="preserve">. 379 ze dne 20. května 1992, kterým se stanoví postup při vyhodnocování závazků podniku z hlediska </w:t>
      </w:r>
      <w:r w:rsidR="00CC1042" w:rsidRPr="0065710A">
        <w:rPr>
          <w:rFonts w:ascii="Arial" w:hAnsi="Arial" w:cs="Arial"/>
          <w:sz w:val="20"/>
          <w:szCs w:val="20"/>
        </w:rPr>
        <w:t>ochrany životní prostředí při zpracování privatizačního projektu</w:t>
      </w:r>
      <w:r w:rsidR="004546CC">
        <w:rPr>
          <w:rFonts w:ascii="Arial" w:hAnsi="Arial" w:cs="Arial"/>
          <w:sz w:val="20"/>
          <w:szCs w:val="20"/>
        </w:rPr>
        <w:t xml:space="preserve">, </w:t>
      </w:r>
      <w:r w:rsidR="008E58ED" w:rsidRPr="008E58ED">
        <w:rPr>
          <w:rFonts w:ascii="Arial" w:hAnsi="Arial" w:cs="Arial"/>
          <w:sz w:val="20"/>
          <w:szCs w:val="20"/>
        </w:rPr>
        <w:t>(Příloha č.</w:t>
      </w:r>
      <w:r w:rsidR="009E3019">
        <w:rPr>
          <w:rFonts w:ascii="Arial" w:hAnsi="Arial" w:cs="Arial"/>
          <w:sz w:val="20"/>
          <w:szCs w:val="20"/>
        </w:rPr>
        <w:t xml:space="preserve"> </w:t>
      </w:r>
      <w:r w:rsidR="008E58ED">
        <w:rPr>
          <w:rFonts w:ascii="Arial" w:hAnsi="Arial" w:cs="Arial"/>
          <w:sz w:val="20"/>
          <w:szCs w:val="20"/>
        </w:rPr>
        <w:t>2</w:t>
      </w:r>
      <w:r w:rsidR="008E58ED" w:rsidRPr="008E58ED">
        <w:rPr>
          <w:rFonts w:ascii="Arial" w:hAnsi="Arial" w:cs="Arial"/>
          <w:sz w:val="20"/>
          <w:szCs w:val="20"/>
        </w:rPr>
        <w:t xml:space="preserve"> dohody).</w:t>
      </w:r>
    </w:p>
    <w:p w14:paraId="3EECE860" w14:textId="77777777" w:rsidR="00CC1042" w:rsidRPr="0065710A" w:rsidRDefault="00CC1042" w:rsidP="002232A3">
      <w:pPr>
        <w:numPr>
          <w:ilvl w:val="0"/>
          <w:numId w:val="3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Zhotovitel zejména zajistí a zpracuje:</w:t>
      </w:r>
    </w:p>
    <w:p w14:paraId="219B75BB" w14:textId="77777777" w:rsidR="00CC1042" w:rsidRPr="0065710A" w:rsidRDefault="00CC1042" w:rsidP="002232A3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písemné stanovisko Ministerstva životního prostředí ČR</w:t>
      </w:r>
    </w:p>
    <w:p w14:paraId="64004C04" w14:textId="77777777" w:rsidR="00CC1042" w:rsidRPr="0065710A" w:rsidRDefault="00CC1042" w:rsidP="002232A3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hodnocení pro ochranu vod</w:t>
      </w:r>
    </w:p>
    <w:p w14:paraId="7A71216C" w14:textId="77777777" w:rsidR="00CC1042" w:rsidRPr="0065710A" w:rsidRDefault="00CC1042" w:rsidP="002232A3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hodnocení pro ochranu ovzduší</w:t>
      </w:r>
    </w:p>
    <w:p w14:paraId="611C229F" w14:textId="77777777" w:rsidR="00CC1042" w:rsidRPr="0065710A" w:rsidRDefault="00CC1042" w:rsidP="002232A3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hodnocení pro odpadové hospodářství</w:t>
      </w:r>
    </w:p>
    <w:p w14:paraId="0F69074E" w14:textId="77777777" w:rsidR="00CC1042" w:rsidRPr="0065710A" w:rsidRDefault="00CC1042" w:rsidP="002232A3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hodnocení ostatních složek životního prostředí.</w:t>
      </w:r>
    </w:p>
    <w:p w14:paraId="4B49F122" w14:textId="77777777" w:rsidR="00CC1042" w:rsidRPr="0065710A" w:rsidRDefault="00CC1042" w:rsidP="002232A3">
      <w:pPr>
        <w:numPr>
          <w:ilvl w:val="0"/>
          <w:numId w:val="3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K tomu zhotovitel využije všech svých profesních zkušeností a bude postupovat řádně v souladu s pokyny objednatele a právními předpisy.</w:t>
      </w:r>
    </w:p>
    <w:p w14:paraId="6EB48F39" w14:textId="77777777" w:rsidR="009257CE" w:rsidRPr="0065710A" w:rsidRDefault="009257CE" w:rsidP="00526A15">
      <w:pPr>
        <w:rPr>
          <w:rFonts w:ascii="Arial" w:hAnsi="Arial" w:cs="Arial"/>
          <w:sz w:val="20"/>
          <w:szCs w:val="20"/>
        </w:rPr>
      </w:pPr>
    </w:p>
    <w:p w14:paraId="1FE770CD" w14:textId="77777777" w:rsidR="00AD1B9A" w:rsidRDefault="00AD1B9A" w:rsidP="00721F49">
      <w:pPr>
        <w:ind w:left="720"/>
        <w:rPr>
          <w:rFonts w:ascii="Arial" w:hAnsi="Arial" w:cs="Arial"/>
          <w:sz w:val="20"/>
          <w:szCs w:val="20"/>
        </w:rPr>
      </w:pPr>
    </w:p>
    <w:p w14:paraId="0CDF1BF4" w14:textId="77777777" w:rsidR="009B5830" w:rsidRPr="0065710A" w:rsidRDefault="009B5830" w:rsidP="009B5830">
      <w:pPr>
        <w:ind w:left="6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V.</w:t>
      </w:r>
    </w:p>
    <w:p w14:paraId="66400AF2" w14:textId="77777777" w:rsidR="00AD1B9A" w:rsidRPr="0065710A" w:rsidRDefault="00AD1B9A" w:rsidP="00AD1B9A">
      <w:pPr>
        <w:pStyle w:val="Nadpis1"/>
        <w:numPr>
          <w:ilvl w:val="0"/>
          <w:numId w:val="0"/>
        </w:numPr>
        <w:suppressAutoHyphens/>
        <w:jc w:val="center"/>
        <w:rPr>
          <w:rFonts w:ascii="Arial" w:hAnsi="Arial" w:cs="Arial"/>
          <w:b w:val="0"/>
          <w:sz w:val="20"/>
          <w:szCs w:val="20"/>
        </w:rPr>
      </w:pPr>
      <w:r w:rsidRPr="0065710A">
        <w:rPr>
          <w:rFonts w:ascii="Arial" w:hAnsi="Arial" w:cs="Arial"/>
          <w:b w:val="0"/>
          <w:sz w:val="20"/>
          <w:szCs w:val="20"/>
        </w:rPr>
        <w:t xml:space="preserve">Doba trvání </w:t>
      </w:r>
      <w:r w:rsidR="00607489" w:rsidRPr="0065710A">
        <w:rPr>
          <w:rFonts w:ascii="Arial" w:hAnsi="Arial" w:cs="Arial"/>
          <w:b w:val="0"/>
          <w:sz w:val="20"/>
          <w:szCs w:val="20"/>
        </w:rPr>
        <w:t>dohody</w:t>
      </w:r>
    </w:p>
    <w:p w14:paraId="41F0E5AB" w14:textId="77777777" w:rsidR="00AD1B9A" w:rsidRPr="0065710A" w:rsidRDefault="00AD1B9A" w:rsidP="00AD1B9A">
      <w:pPr>
        <w:rPr>
          <w:rFonts w:ascii="Arial" w:hAnsi="Arial" w:cs="Arial"/>
          <w:sz w:val="20"/>
          <w:szCs w:val="20"/>
        </w:rPr>
      </w:pPr>
    </w:p>
    <w:p w14:paraId="51A79F58" w14:textId="57349070" w:rsidR="00345F39" w:rsidRPr="00362C40" w:rsidRDefault="00AD1B9A" w:rsidP="007041A6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62C40">
        <w:rPr>
          <w:rFonts w:ascii="Arial" w:hAnsi="Arial" w:cs="Arial"/>
          <w:sz w:val="20"/>
          <w:szCs w:val="20"/>
        </w:rPr>
        <w:t xml:space="preserve">Tato </w:t>
      </w:r>
      <w:r w:rsidR="00607489" w:rsidRPr="00362C40">
        <w:rPr>
          <w:rFonts w:ascii="Arial" w:hAnsi="Arial" w:cs="Arial"/>
          <w:sz w:val="20"/>
          <w:szCs w:val="20"/>
        </w:rPr>
        <w:t xml:space="preserve">dohoda </w:t>
      </w:r>
      <w:r w:rsidR="004C4341" w:rsidRPr="00362C40">
        <w:rPr>
          <w:rFonts w:ascii="Arial" w:hAnsi="Arial" w:cs="Arial"/>
          <w:sz w:val="20"/>
          <w:szCs w:val="20"/>
        </w:rPr>
        <w:t xml:space="preserve">nabývá platnosti </w:t>
      </w:r>
      <w:r w:rsidR="00320F75" w:rsidRPr="00362C40">
        <w:rPr>
          <w:rFonts w:ascii="Arial" w:hAnsi="Arial" w:cs="Arial"/>
          <w:sz w:val="20"/>
          <w:szCs w:val="20"/>
        </w:rPr>
        <w:t xml:space="preserve">dnem </w:t>
      </w:r>
      <w:r w:rsidR="00B101B6" w:rsidRPr="00362C40">
        <w:rPr>
          <w:rFonts w:ascii="Arial" w:hAnsi="Arial" w:cs="Arial"/>
          <w:sz w:val="20"/>
          <w:szCs w:val="20"/>
        </w:rPr>
        <w:t xml:space="preserve">jejího podpisu oběma smluvními stranami </w:t>
      </w:r>
      <w:r w:rsidR="00320F75" w:rsidRPr="00362C40">
        <w:rPr>
          <w:rFonts w:ascii="Arial" w:hAnsi="Arial" w:cs="Arial"/>
          <w:sz w:val="20"/>
          <w:szCs w:val="20"/>
        </w:rPr>
        <w:t xml:space="preserve">a účinnosti dnem </w:t>
      </w:r>
      <w:r w:rsidR="00B101B6" w:rsidRPr="00362C40">
        <w:rPr>
          <w:rFonts w:ascii="Arial" w:hAnsi="Arial" w:cs="Arial"/>
          <w:sz w:val="20"/>
          <w:szCs w:val="20"/>
        </w:rPr>
        <w:t>uveřejnění v registru smluv</w:t>
      </w:r>
      <w:r w:rsidR="000C3AA5" w:rsidRPr="00362C40">
        <w:rPr>
          <w:rFonts w:ascii="Arial" w:hAnsi="Arial" w:cs="Arial"/>
          <w:sz w:val="20"/>
          <w:szCs w:val="20"/>
        </w:rPr>
        <w:t>.</w:t>
      </w:r>
    </w:p>
    <w:p w14:paraId="2698E516" w14:textId="564975E6" w:rsidR="00881CC8" w:rsidRPr="00345F39" w:rsidRDefault="004C4341" w:rsidP="007041A6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45F39">
        <w:rPr>
          <w:rFonts w:ascii="Arial" w:hAnsi="Arial" w:cs="Arial"/>
          <w:sz w:val="20"/>
          <w:szCs w:val="20"/>
        </w:rPr>
        <w:t xml:space="preserve">Tato </w:t>
      </w:r>
      <w:r w:rsidR="00607489" w:rsidRPr="00345F39">
        <w:rPr>
          <w:rFonts w:ascii="Arial" w:hAnsi="Arial" w:cs="Arial"/>
          <w:sz w:val="20"/>
          <w:szCs w:val="20"/>
        </w:rPr>
        <w:t xml:space="preserve">dohoda </w:t>
      </w:r>
      <w:r w:rsidRPr="00345F39">
        <w:rPr>
          <w:rFonts w:ascii="Arial" w:hAnsi="Arial" w:cs="Arial"/>
          <w:sz w:val="20"/>
          <w:szCs w:val="20"/>
        </w:rPr>
        <w:t xml:space="preserve">se </w:t>
      </w:r>
      <w:r w:rsidR="00AD1B9A" w:rsidRPr="00345F39">
        <w:rPr>
          <w:rFonts w:ascii="Arial" w:hAnsi="Arial" w:cs="Arial"/>
          <w:sz w:val="20"/>
          <w:szCs w:val="20"/>
        </w:rPr>
        <w:t xml:space="preserve">uzavírá na dobu </w:t>
      </w:r>
      <w:r w:rsidR="00583620" w:rsidRPr="00345F39">
        <w:rPr>
          <w:rFonts w:ascii="Arial" w:hAnsi="Arial" w:cs="Arial"/>
          <w:sz w:val="20"/>
          <w:szCs w:val="20"/>
        </w:rPr>
        <w:t>určitou, a to do</w:t>
      </w:r>
      <w:r w:rsidR="00A45F5C" w:rsidRPr="00345F39">
        <w:rPr>
          <w:rFonts w:ascii="Arial" w:hAnsi="Arial" w:cs="Arial"/>
          <w:sz w:val="20"/>
          <w:szCs w:val="20"/>
        </w:rPr>
        <w:t xml:space="preserve"> </w:t>
      </w:r>
      <w:r w:rsidR="009717B2" w:rsidRPr="00A81A2F">
        <w:rPr>
          <w:rFonts w:ascii="Arial" w:hAnsi="Arial" w:cs="Arial"/>
          <w:b/>
          <w:sz w:val="20"/>
          <w:szCs w:val="20"/>
        </w:rPr>
        <w:t>31. 12.</w:t>
      </w:r>
      <w:r w:rsidR="00DF1ACC">
        <w:rPr>
          <w:rFonts w:ascii="Arial" w:hAnsi="Arial" w:cs="Arial"/>
          <w:b/>
          <w:sz w:val="20"/>
          <w:szCs w:val="20"/>
        </w:rPr>
        <w:t xml:space="preserve"> 202</w:t>
      </w:r>
      <w:r w:rsidR="009E3019">
        <w:rPr>
          <w:rFonts w:ascii="Arial" w:hAnsi="Arial" w:cs="Arial"/>
          <w:b/>
          <w:sz w:val="20"/>
          <w:szCs w:val="20"/>
        </w:rPr>
        <w:t>4</w:t>
      </w:r>
      <w:r w:rsidR="00791439">
        <w:rPr>
          <w:rFonts w:ascii="Arial" w:hAnsi="Arial" w:cs="Arial"/>
          <w:b/>
          <w:sz w:val="20"/>
          <w:szCs w:val="20"/>
        </w:rPr>
        <w:t xml:space="preserve"> nebo do vyčerpání stanoveného finančního limitu.</w:t>
      </w:r>
    </w:p>
    <w:p w14:paraId="529948F8" w14:textId="118DCCAE" w:rsidR="00430BF0" w:rsidRPr="0065710A" w:rsidRDefault="00DA1B1F" w:rsidP="002232A3">
      <w:pPr>
        <w:pStyle w:val="Odstavecseseznamem"/>
        <w:numPr>
          <w:ilvl w:val="0"/>
          <w:numId w:val="4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 xml:space="preserve">Platnost a účinnost této </w:t>
      </w:r>
      <w:r w:rsidR="00607489" w:rsidRPr="0065710A">
        <w:rPr>
          <w:rFonts w:ascii="Arial" w:hAnsi="Arial" w:cs="Arial"/>
          <w:sz w:val="20"/>
          <w:szCs w:val="20"/>
        </w:rPr>
        <w:t xml:space="preserve">dohody </w:t>
      </w:r>
      <w:r w:rsidRPr="0065710A">
        <w:rPr>
          <w:rFonts w:ascii="Arial" w:hAnsi="Arial" w:cs="Arial"/>
          <w:sz w:val="20"/>
          <w:szCs w:val="20"/>
        </w:rPr>
        <w:t xml:space="preserve">končí uplynutím doby, na kterou byla tato </w:t>
      </w:r>
      <w:r w:rsidR="00607489" w:rsidRPr="0065710A">
        <w:rPr>
          <w:rFonts w:ascii="Arial" w:hAnsi="Arial" w:cs="Arial"/>
          <w:sz w:val="20"/>
          <w:szCs w:val="20"/>
        </w:rPr>
        <w:t xml:space="preserve">dohoda </w:t>
      </w:r>
      <w:r w:rsidRPr="0065710A">
        <w:rPr>
          <w:rFonts w:ascii="Arial" w:hAnsi="Arial" w:cs="Arial"/>
          <w:sz w:val="20"/>
          <w:szCs w:val="20"/>
        </w:rPr>
        <w:t xml:space="preserve">uzavřena nebo vyčerpáním </w:t>
      </w:r>
      <w:r w:rsidR="00A129D9" w:rsidRPr="0065710A">
        <w:rPr>
          <w:rFonts w:ascii="Arial" w:hAnsi="Arial" w:cs="Arial"/>
          <w:sz w:val="20"/>
          <w:szCs w:val="20"/>
        </w:rPr>
        <w:t>částky</w:t>
      </w:r>
      <w:r w:rsidR="00616410" w:rsidRPr="0065710A">
        <w:rPr>
          <w:rFonts w:ascii="Arial" w:hAnsi="Arial" w:cs="Arial"/>
          <w:sz w:val="20"/>
          <w:szCs w:val="20"/>
        </w:rPr>
        <w:t xml:space="preserve"> v maximální výši </w:t>
      </w:r>
      <w:r w:rsidR="009E3019" w:rsidRPr="009E3019">
        <w:rPr>
          <w:rFonts w:ascii="Arial" w:hAnsi="Arial" w:cs="Arial"/>
          <w:b/>
          <w:bCs/>
          <w:sz w:val="20"/>
          <w:szCs w:val="20"/>
        </w:rPr>
        <w:t>1 2</w:t>
      </w:r>
      <w:r w:rsidR="003E04A0" w:rsidRPr="003E04A0">
        <w:rPr>
          <w:rFonts w:ascii="Arial" w:hAnsi="Arial" w:cs="Arial"/>
          <w:b/>
          <w:sz w:val="20"/>
          <w:szCs w:val="20"/>
        </w:rPr>
        <w:t>0</w:t>
      </w:r>
      <w:r w:rsidR="00FB14E6" w:rsidRPr="00A81A2F">
        <w:rPr>
          <w:rFonts w:ascii="Arial" w:hAnsi="Arial" w:cs="Arial"/>
          <w:b/>
          <w:sz w:val="20"/>
          <w:szCs w:val="20"/>
        </w:rPr>
        <w:t>0</w:t>
      </w:r>
      <w:r w:rsidR="00FF7F90">
        <w:rPr>
          <w:rFonts w:ascii="Arial" w:hAnsi="Arial" w:cs="Arial"/>
          <w:b/>
          <w:sz w:val="20"/>
          <w:szCs w:val="20"/>
        </w:rPr>
        <w:t> </w:t>
      </w:r>
      <w:r w:rsidR="00FB14E6" w:rsidRPr="00A81A2F">
        <w:rPr>
          <w:rFonts w:ascii="Arial" w:hAnsi="Arial" w:cs="Arial"/>
          <w:b/>
          <w:sz w:val="20"/>
          <w:szCs w:val="20"/>
        </w:rPr>
        <w:t>000</w:t>
      </w:r>
      <w:r w:rsidR="00FF7F90">
        <w:rPr>
          <w:rFonts w:ascii="Arial" w:hAnsi="Arial" w:cs="Arial"/>
          <w:b/>
          <w:sz w:val="20"/>
          <w:szCs w:val="20"/>
        </w:rPr>
        <w:t>,-</w:t>
      </w:r>
      <w:r w:rsidR="00FB14E6" w:rsidRPr="00A81A2F">
        <w:rPr>
          <w:rFonts w:ascii="Arial" w:hAnsi="Arial" w:cs="Arial"/>
          <w:b/>
          <w:sz w:val="20"/>
          <w:szCs w:val="20"/>
        </w:rPr>
        <w:t xml:space="preserve"> Kč</w:t>
      </w:r>
      <w:r w:rsidR="00FB14E6" w:rsidRPr="0065710A">
        <w:rPr>
          <w:rFonts w:ascii="Arial" w:hAnsi="Arial" w:cs="Arial"/>
          <w:sz w:val="20"/>
          <w:szCs w:val="20"/>
        </w:rPr>
        <w:t xml:space="preserve">, </w:t>
      </w:r>
      <w:r w:rsidR="00A129D9" w:rsidRPr="0065710A">
        <w:rPr>
          <w:rFonts w:ascii="Arial" w:hAnsi="Arial" w:cs="Arial"/>
          <w:sz w:val="20"/>
          <w:szCs w:val="20"/>
        </w:rPr>
        <w:t>(slovy:</w:t>
      </w:r>
      <w:r w:rsidR="00696702" w:rsidRPr="006571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E3019">
        <w:rPr>
          <w:rFonts w:ascii="Arial" w:hAnsi="Arial" w:cs="Arial"/>
          <w:sz w:val="20"/>
          <w:szCs w:val="20"/>
        </w:rPr>
        <w:t>jedenmilion</w:t>
      </w:r>
      <w:r w:rsidR="003274A2">
        <w:rPr>
          <w:rFonts w:ascii="Arial" w:hAnsi="Arial" w:cs="Arial"/>
          <w:sz w:val="20"/>
          <w:szCs w:val="20"/>
        </w:rPr>
        <w:t>dvěstět</w:t>
      </w:r>
      <w:r w:rsidR="003E04A0">
        <w:rPr>
          <w:rFonts w:ascii="Arial" w:hAnsi="Arial" w:cs="Arial"/>
          <w:sz w:val="20"/>
          <w:szCs w:val="20"/>
        </w:rPr>
        <w:t>isíc</w:t>
      </w:r>
      <w:proofErr w:type="spellEnd"/>
      <w:r w:rsidRPr="0065710A">
        <w:rPr>
          <w:rFonts w:ascii="Arial" w:hAnsi="Arial" w:cs="Arial"/>
          <w:sz w:val="20"/>
          <w:szCs w:val="20"/>
        </w:rPr>
        <w:t xml:space="preserve"> korun českých) bez DPH</w:t>
      </w:r>
      <w:r w:rsidR="00ED5D3B" w:rsidRPr="0065710A">
        <w:rPr>
          <w:rFonts w:ascii="Arial" w:hAnsi="Arial" w:cs="Arial"/>
          <w:sz w:val="20"/>
          <w:szCs w:val="20"/>
        </w:rPr>
        <w:t>, podle toho, která z podmínek bude splněna jako první</w:t>
      </w:r>
      <w:r w:rsidR="00B54954" w:rsidRPr="0065710A">
        <w:rPr>
          <w:rFonts w:ascii="Arial" w:hAnsi="Arial" w:cs="Arial"/>
          <w:sz w:val="20"/>
          <w:szCs w:val="20"/>
        </w:rPr>
        <w:t>.</w:t>
      </w:r>
    </w:p>
    <w:p w14:paraId="5D9132F9" w14:textId="7F273E97" w:rsidR="002232A3" w:rsidRDefault="002232A3">
      <w:pPr>
        <w:rPr>
          <w:rFonts w:ascii="Arial" w:hAnsi="Arial" w:cs="Arial"/>
          <w:sz w:val="20"/>
          <w:szCs w:val="20"/>
        </w:rPr>
      </w:pPr>
    </w:p>
    <w:p w14:paraId="265D7557" w14:textId="77777777" w:rsidR="009B5830" w:rsidRDefault="009B5830" w:rsidP="009B583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VI.</w:t>
      </w:r>
    </w:p>
    <w:p w14:paraId="6A6B603F" w14:textId="683A313F" w:rsidR="00FC2226" w:rsidRDefault="00FC2226" w:rsidP="0092660A">
      <w:pPr>
        <w:spacing w:after="120"/>
        <w:jc w:val="center"/>
        <w:rPr>
          <w:rFonts w:ascii="Arial" w:hAnsi="Arial" w:cs="Arial"/>
          <w:sz w:val="20"/>
          <w:szCs w:val="20"/>
          <w:u w:val="single"/>
        </w:rPr>
      </w:pPr>
      <w:r w:rsidRPr="0065710A">
        <w:rPr>
          <w:rFonts w:ascii="Arial" w:hAnsi="Arial" w:cs="Arial"/>
          <w:sz w:val="20"/>
          <w:szCs w:val="20"/>
          <w:u w:val="single"/>
        </w:rPr>
        <w:t xml:space="preserve">Dílčí </w:t>
      </w:r>
      <w:r w:rsidR="00DA1B1F" w:rsidRPr="0065710A">
        <w:rPr>
          <w:rFonts w:ascii="Arial" w:hAnsi="Arial" w:cs="Arial"/>
          <w:sz w:val="20"/>
          <w:szCs w:val="20"/>
          <w:u w:val="single"/>
        </w:rPr>
        <w:t>objednávky</w:t>
      </w:r>
    </w:p>
    <w:p w14:paraId="1B8028A9" w14:textId="77777777" w:rsidR="00CA4D4B" w:rsidRPr="0065710A" w:rsidRDefault="00CA4D4B" w:rsidP="0092660A">
      <w:pPr>
        <w:spacing w:after="120"/>
        <w:jc w:val="center"/>
        <w:rPr>
          <w:rFonts w:ascii="Arial" w:hAnsi="Arial" w:cs="Arial"/>
          <w:sz w:val="20"/>
          <w:szCs w:val="20"/>
          <w:u w:val="single"/>
        </w:rPr>
      </w:pPr>
    </w:p>
    <w:p w14:paraId="34584254" w14:textId="48AA8DFD" w:rsidR="00CF4F6A" w:rsidRPr="00DA4460" w:rsidRDefault="00B42CAC" w:rsidP="0092660A">
      <w:pPr>
        <w:numPr>
          <w:ilvl w:val="0"/>
          <w:numId w:val="14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 xml:space="preserve">Realizace plnění v rozsahu předmětu </w:t>
      </w:r>
      <w:r w:rsidR="00ED5D3B" w:rsidRPr="0065710A">
        <w:rPr>
          <w:rFonts w:ascii="Arial" w:hAnsi="Arial" w:cs="Arial"/>
          <w:sz w:val="20"/>
          <w:szCs w:val="20"/>
        </w:rPr>
        <w:t xml:space="preserve">dohody </w:t>
      </w:r>
      <w:r w:rsidRPr="0065710A">
        <w:rPr>
          <w:rFonts w:ascii="Arial" w:hAnsi="Arial" w:cs="Arial"/>
          <w:sz w:val="20"/>
          <w:szCs w:val="20"/>
        </w:rPr>
        <w:t>vymezeného v článku II bude určen</w:t>
      </w:r>
      <w:r w:rsidR="00BA2662" w:rsidRPr="0065710A">
        <w:rPr>
          <w:rFonts w:ascii="Arial" w:hAnsi="Arial" w:cs="Arial"/>
          <w:sz w:val="20"/>
          <w:szCs w:val="20"/>
        </w:rPr>
        <w:t>a</w:t>
      </w:r>
      <w:r w:rsidRPr="0065710A">
        <w:rPr>
          <w:rFonts w:ascii="Arial" w:hAnsi="Arial" w:cs="Arial"/>
          <w:sz w:val="20"/>
          <w:szCs w:val="20"/>
        </w:rPr>
        <w:t xml:space="preserve"> objednávkami</w:t>
      </w:r>
      <w:r w:rsidR="00AE7DC8" w:rsidRPr="0065710A">
        <w:rPr>
          <w:rFonts w:ascii="Arial" w:hAnsi="Arial" w:cs="Arial"/>
          <w:sz w:val="20"/>
          <w:szCs w:val="20"/>
        </w:rPr>
        <w:t xml:space="preserve"> dle Přílohy č. </w:t>
      </w:r>
      <w:r w:rsidR="008E58ED">
        <w:rPr>
          <w:rFonts w:ascii="Arial" w:hAnsi="Arial" w:cs="Arial"/>
          <w:sz w:val="20"/>
          <w:szCs w:val="20"/>
        </w:rPr>
        <w:t>1</w:t>
      </w:r>
      <w:r w:rsidR="00AE7DC8" w:rsidRPr="0065710A">
        <w:rPr>
          <w:rFonts w:ascii="Arial" w:hAnsi="Arial" w:cs="Arial"/>
          <w:sz w:val="20"/>
          <w:szCs w:val="20"/>
        </w:rPr>
        <w:t xml:space="preserve"> </w:t>
      </w:r>
      <w:r w:rsidR="00607489" w:rsidRPr="0065710A">
        <w:rPr>
          <w:rFonts w:ascii="Arial" w:hAnsi="Arial" w:cs="Arial"/>
          <w:sz w:val="20"/>
          <w:szCs w:val="20"/>
        </w:rPr>
        <w:t>dohody</w:t>
      </w:r>
      <w:r w:rsidRPr="0065710A">
        <w:rPr>
          <w:rFonts w:ascii="Arial" w:hAnsi="Arial" w:cs="Arial"/>
          <w:sz w:val="20"/>
          <w:szCs w:val="20"/>
        </w:rPr>
        <w:t>, které budou potvrzené jak objednatelem, tak</w:t>
      </w:r>
      <w:r w:rsidR="00AE7DC8" w:rsidRPr="0065710A">
        <w:rPr>
          <w:rFonts w:ascii="Arial" w:hAnsi="Arial" w:cs="Arial"/>
          <w:sz w:val="20"/>
          <w:szCs w:val="20"/>
        </w:rPr>
        <w:t xml:space="preserve"> </w:t>
      </w:r>
      <w:r w:rsidRPr="0065710A">
        <w:rPr>
          <w:rFonts w:ascii="Arial" w:hAnsi="Arial" w:cs="Arial"/>
          <w:sz w:val="20"/>
          <w:szCs w:val="20"/>
        </w:rPr>
        <w:t>i zhotovitelem</w:t>
      </w:r>
      <w:r w:rsidR="00BA78B1">
        <w:rPr>
          <w:rFonts w:ascii="Arial" w:hAnsi="Arial" w:cs="Arial"/>
          <w:sz w:val="20"/>
          <w:szCs w:val="20"/>
        </w:rPr>
        <w:t xml:space="preserve"> </w:t>
      </w:r>
      <w:r w:rsidR="00BA78B1">
        <w:rPr>
          <w:rFonts w:ascii="Arial" w:hAnsi="Arial" w:cs="Arial"/>
          <w:sz w:val="20"/>
          <w:szCs w:val="20"/>
        </w:rPr>
        <w:br/>
      </w:r>
      <w:r w:rsidR="00BA78B1" w:rsidRPr="00497539">
        <w:rPr>
          <w:rFonts w:ascii="Arial" w:hAnsi="Arial" w:cs="Arial"/>
          <w:sz w:val="20"/>
          <w:szCs w:val="20"/>
        </w:rPr>
        <w:t>(tj. akceptované)</w:t>
      </w:r>
      <w:r w:rsidRPr="00497539">
        <w:rPr>
          <w:rFonts w:ascii="Arial" w:hAnsi="Arial" w:cs="Arial"/>
          <w:sz w:val="20"/>
          <w:szCs w:val="20"/>
        </w:rPr>
        <w:t xml:space="preserve">. </w:t>
      </w:r>
      <w:r w:rsidRPr="0065710A">
        <w:rPr>
          <w:rFonts w:ascii="Arial" w:hAnsi="Arial" w:cs="Arial"/>
          <w:sz w:val="20"/>
          <w:szCs w:val="20"/>
        </w:rPr>
        <w:t xml:space="preserve">Počet </w:t>
      </w:r>
      <w:r w:rsidRPr="00DA4460">
        <w:rPr>
          <w:rFonts w:ascii="Arial" w:hAnsi="Arial" w:cs="Arial"/>
          <w:sz w:val="20"/>
          <w:szCs w:val="20"/>
        </w:rPr>
        <w:t xml:space="preserve">objednávek je neomezený, celková cena plnění dle objednávek však nesmí přesáhnout </w:t>
      </w:r>
      <w:r w:rsidR="00ED5D3B" w:rsidRPr="00DA4460">
        <w:rPr>
          <w:rFonts w:ascii="Arial" w:hAnsi="Arial" w:cs="Arial"/>
          <w:sz w:val="20"/>
          <w:szCs w:val="20"/>
        </w:rPr>
        <w:t xml:space="preserve">částku </w:t>
      </w:r>
      <w:r w:rsidR="003274A2">
        <w:rPr>
          <w:rFonts w:ascii="Arial" w:hAnsi="Arial" w:cs="Arial"/>
          <w:sz w:val="20"/>
          <w:szCs w:val="20"/>
        </w:rPr>
        <w:t>1 2</w:t>
      </w:r>
      <w:r w:rsidR="00004B76">
        <w:rPr>
          <w:rFonts w:ascii="Arial" w:hAnsi="Arial" w:cs="Arial"/>
          <w:sz w:val="20"/>
          <w:szCs w:val="20"/>
        </w:rPr>
        <w:t>0</w:t>
      </w:r>
      <w:r w:rsidR="00FF7F90">
        <w:rPr>
          <w:rFonts w:ascii="Arial" w:hAnsi="Arial" w:cs="Arial"/>
          <w:sz w:val="20"/>
          <w:szCs w:val="20"/>
        </w:rPr>
        <w:t>0 </w:t>
      </w:r>
      <w:r w:rsidR="004C7F97" w:rsidRPr="00DA4460">
        <w:rPr>
          <w:rFonts w:ascii="Arial" w:hAnsi="Arial" w:cs="Arial"/>
          <w:sz w:val="20"/>
          <w:szCs w:val="20"/>
        </w:rPr>
        <w:t>000</w:t>
      </w:r>
      <w:r w:rsidR="00FF7F90">
        <w:rPr>
          <w:rFonts w:ascii="Arial" w:hAnsi="Arial" w:cs="Arial"/>
          <w:sz w:val="20"/>
          <w:szCs w:val="20"/>
        </w:rPr>
        <w:t>,-</w:t>
      </w:r>
      <w:r w:rsidR="004C7F97" w:rsidRPr="00DA4460">
        <w:rPr>
          <w:rFonts w:ascii="Arial" w:hAnsi="Arial" w:cs="Arial"/>
          <w:sz w:val="20"/>
          <w:szCs w:val="20"/>
        </w:rPr>
        <w:t xml:space="preserve"> Kč, (slovy: </w:t>
      </w:r>
      <w:proofErr w:type="spellStart"/>
      <w:r w:rsidR="003274A2">
        <w:rPr>
          <w:rFonts w:ascii="Arial" w:hAnsi="Arial" w:cs="Arial"/>
          <w:sz w:val="20"/>
          <w:szCs w:val="20"/>
        </w:rPr>
        <w:t>jedenmiliondvěstětisíc</w:t>
      </w:r>
      <w:proofErr w:type="spellEnd"/>
      <w:r w:rsidR="004C7F97" w:rsidRPr="00DA4460">
        <w:rPr>
          <w:rFonts w:ascii="Arial" w:hAnsi="Arial" w:cs="Arial"/>
          <w:sz w:val="20"/>
          <w:szCs w:val="20"/>
        </w:rPr>
        <w:t xml:space="preserve"> korun českých) </w:t>
      </w:r>
      <w:r w:rsidRPr="00DA4460">
        <w:rPr>
          <w:rFonts w:ascii="Arial" w:hAnsi="Arial" w:cs="Arial"/>
          <w:sz w:val="20"/>
          <w:szCs w:val="20"/>
        </w:rPr>
        <w:t>bez DPH.</w:t>
      </w:r>
    </w:p>
    <w:p w14:paraId="38F56A81" w14:textId="2BEDB59E" w:rsidR="00482EC5" w:rsidRDefault="00482EC5" w:rsidP="0092660A">
      <w:pPr>
        <w:numPr>
          <w:ilvl w:val="0"/>
          <w:numId w:val="14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Objednatel si vyhrazuje právo nevyčerpat celou částku uvedenou v předchozím odstavci, skutečná výše provedených plateb bude závislá na objednaném plnění objednatelem.</w:t>
      </w:r>
    </w:p>
    <w:p w14:paraId="1020CB27" w14:textId="27B684C0" w:rsidR="007751ED" w:rsidRDefault="007751ED" w:rsidP="007751ED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7751ED">
        <w:rPr>
          <w:rFonts w:ascii="Arial" w:hAnsi="Arial" w:cs="Arial"/>
          <w:sz w:val="20"/>
          <w:szCs w:val="20"/>
        </w:rPr>
        <w:t>V</w:t>
      </w:r>
      <w:del w:id="0" w:author="Autor">
        <w:r w:rsidRPr="007751ED" w:rsidDel="00F4289E">
          <w:rPr>
            <w:rFonts w:ascii="Arial" w:hAnsi="Arial" w:cs="Arial"/>
            <w:sz w:val="20"/>
            <w:szCs w:val="20"/>
          </w:rPr>
          <w:delText xml:space="preserve"> </w:delText>
        </w:r>
      </w:del>
      <w:ins w:id="1" w:author="Autor">
        <w:del w:id="2" w:author="Autor">
          <w:r w:rsidR="00F4289E" w:rsidDel="008903F6">
            <w:rPr>
              <w:rFonts w:ascii="Arial" w:hAnsi="Arial" w:cs="Arial"/>
              <w:sz w:val="20"/>
              <w:szCs w:val="20"/>
            </w:rPr>
            <w:delText> </w:delText>
          </w:r>
        </w:del>
        <w:r w:rsidR="008903F6">
          <w:rPr>
            <w:rFonts w:ascii="Arial" w:hAnsi="Arial" w:cs="Arial"/>
            <w:sz w:val="20"/>
            <w:szCs w:val="20"/>
          </w:rPr>
          <w:t xml:space="preserve"> </w:t>
        </w:r>
      </w:ins>
      <w:r w:rsidRPr="007751ED">
        <w:rPr>
          <w:rFonts w:ascii="Arial" w:hAnsi="Arial" w:cs="Arial"/>
          <w:sz w:val="20"/>
          <w:szCs w:val="20"/>
        </w:rPr>
        <w:t>případech</w:t>
      </w:r>
      <w:ins w:id="3" w:author="Autor">
        <w:r w:rsidR="00F4289E">
          <w:rPr>
            <w:rFonts w:ascii="Arial" w:hAnsi="Arial" w:cs="Arial"/>
            <w:sz w:val="20"/>
            <w:szCs w:val="20"/>
          </w:rPr>
          <w:t>,</w:t>
        </w:r>
      </w:ins>
      <w:r w:rsidRPr="007751ED">
        <w:rPr>
          <w:rFonts w:ascii="Arial" w:hAnsi="Arial" w:cs="Arial"/>
          <w:sz w:val="20"/>
          <w:szCs w:val="20"/>
        </w:rPr>
        <w:t xml:space="preserve"> kdy je kvalifikovaný odhad ceny na vypracování ekologického auditu do 50 000,- Kč bez DPH nebo roven 50 000,- Kč bez DPH, objednatel </w:t>
      </w:r>
      <w:r>
        <w:rPr>
          <w:rFonts w:ascii="Arial" w:hAnsi="Arial" w:cs="Arial"/>
          <w:sz w:val="20"/>
          <w:szCs w:val="20"/>
        </w:rPr>
        <w:t xml:space="preserve">využije tzv. </w:t>
      </w:r>
      <w:r w:rsidRPr="00962381">
        <w:rPr>
          <w:rFonts w:ascii="Arial" w:hAnsi="Arial" w:cs="Arial"/>
          <w:b/>
          <w:sz w:val="20"/>
          <w:szCs w:val="20"/>
          <w:u w:val="single"/>
        </w:rPr>
        <w:t>princip "kaskády</w:t>
      </w:r>
      <w:r w:rsidRPr="00962381">
        <w:rPr>
          <w:rFonts w:ascii="Arial" w:hAnsi="Arial" w:cs="Arial"/>
          <w:b/>
          <w:sz w:val="20"/>
          <w:szCs w:val="20"/>
        </w:rPr>
        <w:t>"</w:t>
      </w:r>
      <w:r>
        <w:rPr>
          <w:rFonts w:ascii="Arial" w:hAnsi="Arial" w:cs="Arial"/>
          <w:sz w:val="20"/>
          <w:szCs w:val="20"/>
        </w:rPr>
        <w:t xml:space="preserve"> (tj. </w:t>
      </w:r>
      <w:r w:rsidRPr="007751ED">
        <w:rPr>
          <w:rFonts w:ascii="Arial" w:hAnsi="Arial" w:cs="Arial"/>
          <w:sz w:val="20"/>
          <w:szCs w:val="20"/>
        </w:rPr>
        <w:t>bez obnovení soutěže mezi účastníky rámcové dohody</w:t>
      </w:r>
      <w:r>
        <w:rPr>
          <w:rFonts w:ascii="Arial" w:hAnsi="Arial" w:cs="Arial"/>
          <w:sz w:val="20"/>
          <w:szCs w:val="20"/>
        </w:rPr>
        <w:t>).</w:t>
      </w:r>
    </w:p>
    <w:p w14:paraId="44BF037A" w14:textId="3FD84EEA" w:rsidR="007751ED" w:rsidRPr="007751ED" w:rsidRDefault="007751ED" w:rsidP="007751ED">
      <w:pPr>
        <w:numPr>
          <w:ilvl w:val="0"/>
          <w:numId w:val="14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Objednatel zašle zhotoviteli písemnou žádost o odhad nákladů na provedení díla, ve které objednatel uvede předpokládané množství a objem prací a jejich obecnou specifikaci. Zhotovitel je povinen nejpozději do 10 pracovních dnů po obdržení žádosti o odhad nákladů na provedení díla zaslat objednateli předběžnou cenovou kalkulaci podle smluvního ceníku dle </w:t>
      </w:r>
      <w:r w:rsidRPr="008E58ED">
        <w:rPr>
          <w:rFonts w:ascii="Arial" w:hAnsi="Arial" w:cs="Arial"/>
          <w:sz w:val="20"/>
          <w:szCs w:val="20"/>
        </w:rPr>
        <w:t xml:space="preserve">(Příloha č. </w:t>
      </w:r>
      <w:r>
        <w:rPr>
          <w:rFonts w:ascii="Arial" w:hAnsi="Arial" w:cs="Arial"/>
          <w:sz w:val="20"/>
          <w:szCs w:val="20"/>
        </w:rPr>
        <w:t>3</w:t>
      </w:r>
      <w:r w:rsidRPr="008E58ED">
        <w:rPr>
          <w:rFonts w:ascii="Arial" w:hAnsi="Arial" w:cs="Arial"/>
          <w:sz w:val="20"/>
          <w:szCs w:val="20"/>
        </w:rPr>
        <w:t xml:space="preserve"> dohody).</w:t>
      </w:r>
    </w:p>
    <w:p w14:paraId="551E4A7E" w14:textId="031CFF6C" w:rsidR="007751ED" w:rsidRPr="007751ED" w:rsidRDefault="007751ED" w:rsidP="007751ED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7751ED">
        <w:rPr>
          <w:rFonts w:ascii="Arial" w:hAnsi="Arial" w:cs="Arial"/>
          <w:sz w:val="20"/>
          <w:szCs w:val="20"/>
        </w:rPr>
        <w:t>Objednatel písemně vyzve k akceptaci Objednávky (</w:t>
      </w:r>
      <w:r w:rsidR="006F3D36">
        <w:rPr>
          <w:rFonts w:ascii="Arial" w:hAnsi="Arial" w:cs="Arial"/>
          <w:sz w:val="20"/>
          <w:szCs w:val="20"/>
        </w:rPr>
        <w:t xml:space="preserve">za písemnou formu se pro účely tohoto ustanovení považuje i </w:t>
      </w:r>
      <w:r w:rsidR="006F3D36" w:rsidRPr="007751ED">
        <w:rPr>
          <w:rFonts w:ascii="Arial" w:hAnsi="Arial" w:cs="Arial"/>
          <w:sz w:val="20"/>
          <w:szCs w:val="20"/>
        </w:rPr>
        <w:t>e-mailov</w:t>
      </w:r>
      <w:r w:rsidR="006F3D36">
        <w:rPr>
          <w:rFonts w:ascii="Arial" w:hAnsi="Arial" w:cs="Arial"/>
          <w:sz w:val="20"/>
          <w:szCs w:val="20"/>
        </w:rPr>
        <w:t>á komunikace</w:t>
      </w:r>
      <w:r w:rsidR="00287010">
        <w:rPr>
          <w:rFonts w:ascii="Arial" w:hAnsi="Arial" w:cs="Arial"/>
          <w:sz w:val="20"/>
          <w:szCs w:val="20"/>
        </w:rPr>
        <w:t>) vždy toho zhotovitele</w:t>
      </w:r>
      <w:r w:rsidRPr="007751ED">
        <w:rPr>
          <w:rFonts w:ascii="Arial" w:hAnsi="Arial" w:cs="Arial"/>
          <w:sz w:val="20"/>
          <w:szCs w:val="20"/>
        </w:rPr>
        <w:t>, který se při uzavírání rámcové dohody umístil jako první v po</w:t>
      </w:r>
      <w:r w:rsidR="00287010">
        <w:rPr>
          <w:rFonts w:ascii="Arial" w:hAnsi="Arial" w:cs="Arial"/>
          <w:sz w:val="20"/>
          <w:szCs w:val="20"/>
        </w:rPr>
        <w:t>řadí, odmítne-li tento zhotovitel</w:t>
      </w:r>
      <w:r w:rsidRPr="007751ED">
        <w:rPr>
          <w:rFonts w:ascii="Arial" w:hAnsi="Arial" w:cs="Arial"/>
          <w:sz w:val="20"/>
          <w:szCs w:val="20"/>
        </w:rPr>
        <w:t xml:space="preserve"> Objednávku akceptovat, vyz</w:t>
      </w:r>
      <w:r>
        <w:rPr>
          <w:rFonts w:ascii="Arial" w:hAnsi="Arial" w:cs="Arial"/>
          <w:sz w:val="20"/>
          <w:szCs w:val="20"/>
        </w:rPr>
        <w:t>ývá objednatel dalšího zhotovitele</w:t>
      </w:r>
      <w:r w:rsidRPr="007751ED">
        <w:rPr>
          <w:rFonts w:ascii="Arial" w:hAnsi="Arial" w:cs="Arial"/>
          <w:sz w:val="20"/>
          <w:szCs w:val="20"/>
        </w:rPr>
        <w:t xml:space="preserve"> v pořadí, ve kterém se umístil při uzavírání rámcové dohody. </w:t>
      </w:r>
    </w:p>
    <w:p w14:paraId="061CADE0" w14:textId="70DDD7C1" w:rsidR="007751ED" w:rsidRPr="007751ED" w:rsidRDefault="007751ED" w:rsidP="007751ED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7751ED">
        <w:rPr>
          <w:rFonts w:ascii="Arial" w:hAnsi="Arial" w:cs="Arial"/>
          <w:sz w:val="20"/>
          <w:szCs w:val="20"/>
        </w:rPr>
        <w:t>Lhůta pro akceptaci objednávky je maximálně tři pracovní dny, pokud není v objednávce stanovena lhůta delší. Lhůtu pro akceptaci objednávky může objednatel na základě písemné žádosti</w:t>
      </w:r>
      <w:r w:rsidR="0011488D">
        <w:rPr>
          <w:rFonts w:ascii="Arial" w:hAnsi="Arial" w:cs="Arial"/>
          <w:sz w:val="20"/>
          <w:szCs w:val="20"/>
        </w:rPr>
        <w:t xml:space="preserve"> zhotovitele</w:t>
      </w:r>
      <w:r w:rsidRPr="007751ED">
        <w:rPr>
          <w:rFonts w:ascii="Arial" w:hAnsi="Arial" w:cs="Arial"/>
          <w:sz w:val="20"/>
          <w:szCs w:val="20"/>
        </w:rPr>
        <w:t xml:space="preserve"> prodloužit. Žádost o prodloužení lhůty musí být doručena před tím, než uplyne lhůta pro akceptaci.</w:t>
      </w:r>
    </w:p>
    <w:p w14:paraId="154725A5" w14:textId="087FCACC" w:rsidR="007751ED" w:rsidRPr="007751ED" w:rsidRDefault="007751ED" w:rsidP="007751ED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7751ED">
        <w:rPr>
          <w:rFonts w:ascii="Arial" w:hAnsi="Arial" w:cs="Arial"/>
          <w:sz w:val="20"/>
          <w:szCs w:val="20"/>
        </w:rPr>
        <w:lastRenderedPageBreak/>
        <w:t xml:space="preserve">Písemné potvrzení přijetí Objednávky </w:t>
      </w:r>
      <w:r w:rsidR="0011488D">
        <w:rPr>
          <w:rFonts w:ascii="Arial" w:hAnsi="Arial" w:cs="Arial"/>
          <w:sz w:val="20"/>
          <w:szCs w:val="20"/>
        </w:rPr>
        <w:t>zhotovitelem</w:t>
      </w:r>
      <w:r w:rsidRPr="007751ED">
        <w:rPr>
          <w:rFonts w:ascii="Arial" w:hAnsi="Arial" w:cs="Arial"/>
          <w:sz w:val="20"/>
          <w:szCs w:val="20"/>
        </w:rPr>
        <w:t xml:space="preserve"> (</w:t>
      </w:r>
      <w:r w:rsidR="00843A6F">
        <w:rPr>
          <w:rFonts w:ascii="Arial" w:hAnsi="Arial" w:cs="Arial"/>
          <w:sz w:val="20"/>
          <w:szCs w:val="20"/>
        </w:rPr>
        <w:t xml:space="preserve">za písemnou formu se pro účely tohoto ustanovení považuje i </w:t>
      </w:r>
      <w:r w:rsidR="00843A6F" w:rsidRPr="007751ED">
        <w:rPr>
          <w:rFonts w:ascii="Arial" w:hAnsi="Arial" w:cs="Arial"/>
          <w:sz w:val="20"/>
          <w:szCs w:val="20"/>
        </w:rPr>
        <w:t>e-mailov</w:t>
      </w:r>
      <w:r w:rsidR="00843A6F">
        <w:rPr>
          <w:rFonts w:ascii="Arial" w:hAnsi="Arial" w:cs="Arial"/>
          <w:sz w:val="20"/>
          <w:szCs w:val="20"/>
        </w:rPr>
        <w:t xml:space="preserve">á komunikace) </w:t>
      </w:r>
      <w:r w:rsidRPr="007751ED">
        <w:rPr>
          <w:rFonts w:ascii="Arial" w:hAnsi="Arial" w:cs="Arial"/>
          <w:sz w:val="20"/>
          <w:szCs w:val="20"/>
        </w:rPr>
        <w:t>je považováno za její akceptaci a závazek plnění podle Rámcové dohody.</w:t>
      </w:r>
    </w:p>
    <w:p w14:paraId="5FF5F3AA" w14:textId="5759CB59" w:rsidR="007751ED" w:rsidRDefault="007751ED" w:rsidP="00477807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7751ED">
        <w:rPr>
          <w:rFonts w:ascii="Arial" w:hAnsi="Arial" w:cs="Arial"/>
          <w:sz w:val="20"/>
          <w:szCs w:val="20"/>
        </w:rPr>
        <w:t>V případě, ž</w:t>
      </w:r>
      <w:r w:rsidR="00477807">
        <w:rPr>
          <w:rFonts w:ascii="Arial" w:hAnsi="Arial" w:cs="Arial"/>
          <w:sz w:val="20"/>
          <w:szCs w:val="20"/>
        </w:rPr>
        <w:t xml:space="preserve">e vybraný zhotovitel nepotvrdí </w:t>
      </w:r>
      <w:r w:rsidRPr="007751ED">
        <w:rPr>
          <w:rFonts w:ascii="Arial" w:hAnsi="Arial" w:cs="Arial"/>
          <w:sz w:val="20"/>
          <w:szCs w:val="20"/>
        </w:rPr>
        <w:t>ve lhůtě pro akceptaci objednávku, má se za to, že jí odmítnul. Za odmítnutí se považuje také nečinnost - nereagování ve lhůtě pro akceptaci. Objednatel následně vystav</w:t>
      </w:r>
      <w:r w:rsidR="00477807">
        <w:rPr>
          <w:rFonts w:ascii="Arial" w:hAnsi="Arial" w:cs="Arial"/>
          <w:sz w:val="20"/>
          <w:szCs w:val="20"/>
        </w:rPr>
        <w:t>í písemnou Objednávku zhotoviteli</w:t>
      </w:r>
      <w:r w:rsidRPr="007751ED">
        <w:rPr>
          <w:rFonts w:ascii="Arial" w:hAnsi="Arial" w:cs="Arial"/>
          <w:sz w:val="20"/>
          <w:szCs w:val="20"/>
        </w:rPr>
        <w:t>, který se umístil jako další v pořadí. Obdobným způsobem postupuje objednate</w:t>
      </w:r>
      <w:r w:rsidR="00477807">
        <w:rPr>
          <w:rFonts w:ascii="Arial" w:hAnsi="Arial" w:cs="Arial"/>
          <w:sz w:val="20"/>
          <w:szCs w:val="20"/>
        </w:rPr>
        <w:t>l až do doby oslovení zhotovitele</w:t>
      </w:r>
      <w:r w:rsidRPr="007751ED">
        <w:rPr>
          <w:rFonts w:ascii="Arial" w:hAnsi="Arial" w:cs="Arial"/>
          <w:sz w:val="20"/>
          <w:szCs w:val="20"/>
        </w:rPr>
        <w:t xml:space="preserve">, který se při uzavírání rámcové dohody umístil jako poslední </w:t>
      </w:r>
      <w:r w:rsidRPr="00477807">
        <w:rPr>
          <w:rFonts w:ascii="Arial" w:hAnsi="Arial" w:cs="Arial"/>
          <w:sz w:val="20"/>
          <w:szCs w:val="20"/>
        </w:rPr>
        <w:t>v pořadí.</w:t>
      </w:r>
    </w:p>
    <w:p w14:paraId="2ADB0474" w14:textId="27231A54" w:rsidR="00502D28" w:rsidRDefault="00502D28" w:rsidP="00477807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Objednatel vždy po zhotoviteli vyžaduje stanovisko Ministerstva životního prostředí, místně příslušného odboru výkonu státní správy</w:t>
      </w:r>
      <w:r>
        <w:rPr>
          <w:rFonts w:ascii="Arial" w:hAnsi="Arial" w:cs="Arial"/>
          <w:sz w:val="20"/>
          <w:szCs w:val="20"/>
        </w:rPr>
        <w:t xml:space="preserve"> ke zpracovanému ekologickému auditu</w:t>
      </w:r>
      <w:r w:rsidRPr="00323808">
        <w:rPr>
          <w:rFonts w:ascii="Arial" w:hAnsi="Arial" w:cs="Arial"/>
          <w:sz w:val="20"/>
          <w:szCs w:val="20"/>
        </w:rPr>
        <w:t>.</w:t>
      </w:r>
    </w:p>
    <w:p w14:paraId="3ACD79D3" w14:textId="3CBBAB49" w:rsidR="00477807" w:rsidRDefault="00477807" w:rsidP="00477807">
      <w:pPr>
        <w:pStyle w:val="Odstavecseseznamem"/>
        <w:numPr>
          <w:ilvl w:val="0"/>
          <w:numId w:val="14"/>
        </w:numPr>
        <w:spacing w:after="120"/>
        <w:ind w:left="499" w:hanging="357"/>
        <w:jc w:val="both"/>
        <w:rPr>
          <w:rFonts w:ascii="Arial" w:hAnsi="Arial" w:cs="Arial"/>
          <w:sz w:val="20"/>
          <w:szCs w:val="20"/>
        </w:rPr>
      </w:pPr>
      <w:r w:rsidRPr="00477807">
        <w:rPr>
          <w:rFonts w:ascii="Arial" w:hAnsi="Arial" w:cs="Arial"/>
          <w:sz w:val="20"/>
          <w:szCs w:val="20"/>
        </w:rPr>
        <w:t>V</w:t>
      </w:r>
      <w:del w:id="4" w:author="Autor">
        <w:r w:rsidRPr="00477807" w:rsidDel="00F4289E">
          <w:rPr>
            <w:rFonts w:ascii="Arial" w:hAnsi="Arial" w:cs="Arial"/>
            <w:sz w:val="20"/>
            <w:szCs w:val="20"/>
          </w:rPr>
          <w:delText> </w:delText>
        </w:r>
      </w:del>
      <w:ins w:id="5" w:author="Autor">
        <w:r w:rsidR="00F4289E">
          <w:rPr>
            <w:rFonts w:ascii="Arial" w:hAnsi="Arial" w:cs="Arial"/>
            <w:sz w:val="20"/>
            <w:szCs w:val="20"/>
          </w:rPr>
          <w:t> </w:t>
        </w:r>
      </w:ins>
      <w:r w:rsidRPr="00477807">
        <w:rPr>
          <w:rFonts w:ascii="Arial" w:hAnsi="Arial" w:cs="Arial"/>
          <w:sz w:val="20"/>
          <w:szCs w:val="20"/>
        </w:rPr>
        <w:t>případech</w:t>
      </w:r>
      <w:ins w:id="6" w:author="Autor">
        <w:r w:rsidR="00F4289E">
          <w:rPr>
            <w:rFonts w:ascii="Arial" w:hAnsi="Arial" w:cs="Arial"/>
            <w:sz w:val="20"/>
            <w:szCs w:val="20"/>
          </w:rPr>
          <w:t>,</w:t>
        </w:r>
      </w:ins>
      <w:r w:rsidRPr="00477807">
        <w:rPr>
          <w:rFonts w:ascii="Arial" w:hAnsi="Arial" w:cs="Arial"/>
          <w:sz w:val="20"/>
          <w:szCs w:val="20"/>
        </w:rPr>
        <w:t xml:space="preserve"> kdy je kvalifikovaný odhad ceny na vypracování ekologického auditu nad 50 000,- Kč bez DPH, objednatel využije tzv. </w:t>
      </w:r>
      <w:r w:rsidRPr="00962381">
        <w:rPr>
          <w:rFonts w:ascii="Arial" w:hAnsi="Arial" w:cs="Arial"/>
          <w:b/>
          <w:sz w:val="20"/>
          <w:szCs w:val="20"/>
          <w:u w:val="single"/>
        </w:rPr>
        <w:t>princip „</w:t>
      </w:r>
      <w:proofErr w:type="spellStart"/>
      <w:r w:rsidRPr="00962381">
        <w:rPr>
          <w:rFonts w:ascii="Arial" w:hAnsi="Arial" w:cs="Arial"/>
          <w:b/>
          <w:sz w:val="20"/>
          <w:szCs w:val="20"/>
          <w:u w:val="single"/>
        </w:rPr>
        <w:t>minitendr</w:t>
      </w:r>
      <w:proofErr w:type="spellEnd"/>
      <w:r w:rsidRPr="00477807">
        <w:rPr>
          <w:rFonts w:ascii="Arial" w:hAnsi="Arial" w:cs="Arial"/>
          <w:sz w:val="20"/>
          <w:szCs w:val="20"/>
        </w:rPr>
        <w:t>“ (tj. s obnovením soutěže mezi účastníky rámcové dohody)</w:t>
      </w:r>
      <w:r>
        <w:rPr>
          <w:rFonts w:ascii="Arial" w:hAnsi="Arial" w:cs="Arial"/>
          <w:sz w:val="20"/>
          <w:szCs w:val="20"/>
        </w:rPr>
        <w:t>.</w:t>
      </w:r>
    </w:p>
    <w:p w14:paraId="1ACD81FA" w14:textId="77777777" w:rsidR="00791439" w:rsidRDefault="00477807" w:rsidP="00791439">
      <w:pPr>
        <w:pStyle w:val="Odstavecseseznamem"/>
        <w:numPr>
          <w:ilvl w:val="0"/>
          <w:numId w:val="14"/>
        </w:numPr>
        <w:spacing w:after="120" w:line="276" w:lineRule="auto"/>
        <w:ind w:left="499" w:hanging="357"/>
        <w:jc w:val="both"/>
        <w:rPr>
          <w:rFonts w:ascii="Arial" w:hAnsi="Arial" w:cs="Arial"/>
          <w:sz w:val="20"/>
          <w:szCs w:val="20"/>
        </w:rPr>
      </w:pPr>
      <w:r w:rsidRPr="00791439">
        <w:rPr>
          <w:rFonts w:ascii="Arial" w:hAnsi="Arial" w:cs="Arial"/>
          <w:sz w:val="20"/>
          <w:szCs w:val="20"/>
        </w:rPr>
        <w:t>Objednatel písemně vyzve všechny zhotovitele, s nimiž je uzavřena rámcová dohoda, k vypracování nabídky na vymezené dílo. Zhotovitel při vypracování takové nabídky musí vycházet z</w:t>
      </w:r>
      <w:r w:rsidR="0011488D" w:rsidRPr="00791439">
        <w:rPr>
          <w:rFonts w:ascii="Arial" w:hAnsi="Arial" w:cs="Arial"/>
          <w:sz w:val="20"/>
          <w:szCs w:val="20"/>
        </w:rPr>
        <w:t>e svých</w:t>
      </w:r>
      <w:r w:rsidRPr="00791439">
        <w:rPr>
          <w:rFonts w:ascii="Arial" w:hAnsi="Arial" w:cs="Arial"/>
          <w:sz w:val="20"/>
          <w:szCs w:val="20"/>
        </w:rPr>
        <w:t xml:space="preserve"> nabídkových cen, které zhotovitel uvedl v rozpočtu projektových prací, jež je přílohou</w:t>
      </w:r>
      <w:r w:rsidR="0011488D" w:rsidRPr="00791439">
        <w:rPr>
          <w:rFonts w:ascii="Arial" w:hAnsi="Arial" w:cs="Arial"/>
          <w:sz w:val="20"/>
          <w:szCs w:val="20"/>
        </w:rPr>
        <w:t xml:space="preserve"> č. 3</w:t>
      </w:r>
      <w:r w:rsidRPr="00791439">
        <w:rPr>
          <w:rFonts w:ascii="Arial" w:hAnsi="Arial" w:cs="Arial"/>
          <w:sz w:val="20"/>
          <w:szCs w:val="20"/>
        </w:rPr>
        <w:t xml:space="preserve"> rámcové dohody. Zhotovitel zpracuje nabídku, která bude rovna nebo nižší cenám položek uvedených v rozpočtu projektových prací.</w:t>
      </w:r>
      <w:r w:rsidR="00B81E7D" w:rsidRPr="00791439">
        <w:rPr>
          <w:rFonts w:ascii="Arial" w:hAnsi="Arial" w:cs="Arial"/>
          <w:sz w:val="20"/>
          <w:szCs w:val="20"/>
        </w:rPr>
        <w:t xml:space="preserve"> </w:t>
      </w:r>
      <w:r w:rsidR="0011488D" w:rsidRPr="00791439">
        <w:rPr>
          <w:rFonts w:ascii="Arial" w:hAnsi="Arial" w:cs="Arial"/>
          <w:sz w:val="20"/>
          <w:szCs w:val="20"/>
        </w:rPr>
        <w:t>Zhotovitel je povinen nejpozději do 10 pracovních dnů po obdržení žádosti o odhad nákladů na provedení díla zaslat objednateli cenovou kalkulaci.</w:t>
      </w:r>
      <w:r w:rsidR="00962381" w:rsidRPr="00791439">
        <w:rPr>
          <w:rFonts w:ascii="Arial" w:hAnsi="Arial" w:cs="Arial"/>
          <w:sz w:val="20"/>
          <w:szCs w:val="20"/>
        </w:rPr>
        <w:t xml:space="preserve"> </w:t>
      </w:r>
      <w:r w:rsidRPr="00791439">
        <w:rPr>
          <w:rFonts w:ascii="Arial" w:hAnsi="Arial" w:cs="Arial"/>
          <w:sz w:val="20"/>
          <w:szCs w:val="20"/>
        </w:rPr>
        <w:t>Po vyhodnocení objednatel uzavře objednávku se zhotovitelem s nejvýhodnější cenou. Nebude-li však zhotovitel Objednávku akceptovat, vyzývá objednatel dalšího zhotovitele v pořadí, ve kterém se umístili v pořadí nabídek</w:t>
      </w:r>
      <w:r w:rsidR="00791439" w:rsidRPr="00791439">
        <w:rPr>
          <w:rFonts w:ascii="Arial" w:hAnsi="Arial" w:cs="Arial"/>
          <w:sz w:val="20"/>
          <w:szCs w:val="20"/>
        </w:rPr>
        <w:t xml:space="preserve"> v rámci </w:t>
      </w:r>
      <w:proofErr w:type="spellStart"/>
      <w:r w:rsidR="00791439" w:rsidRPr="00791439">
        <w:rPr>
          <w:rFonts w:ascii="Arial" w:hAnsi="Arial" w:cs="Arial"/>
          <w:sz w:val="20"/>
          <w:szCs w:val="20"/>
        </w:rPr>
        <w:t>minitendru</w:t>
      </w:r>
      <w:proofErr w:type="spellEnd"/>
      <w:r w:rsidR="00791439" w:rsidRPr="00791439">
        <w:rPr>
          <w:rFonts w:ascii="Arial" w:hAnsi="Arial" w:cs="Arial"/>
          <w:sz w:val="20"/>
          <w:szCs w:val="20"/>
        </w:rPr>
        <w:t>.</w:t>
      </w:r>
    </w:p>
    <w:p w14:paraId="664D6B62" w14:textId="16E99A34" w:rsidR="00477807" w:rsidRPr="00791439" w:rsidRDefault="00477807" w:rsidP="00C63106">
      <w:pPr>
        <w:pStyle w:val="Odstavecseseznamem"/>
        <w:numPr>
          <w:ilvl w:val="0"/>
          <w:numId w:val="14"/>
        </w:numPr>
        <w:spacing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91439">
        <w:rPr>
          <w:rFonts w:ascii="Arial" w:hAnsi="Arial" w:cs="Arial"/>
          <w:sz w:val="20"/>
          <w:szCs w:val="20"/>
        </w:rPr>
        <w:t>Lhůta pro akceptaci objednávky je maximálně tři pracovní dny, pokud není v objednávce stanovena lhůta delší. Lhůtu pro akceptaci objednávky může objednatel na základě písemné žádosti zhotovitele prodloužit. Žádost o prodloužení lhůty musí být doručena před tím, než uplyne lhůta pro akceptaci.</w:t>
      </w:r>
    </w:p>
    <w:p w14:paraId="2151B7BD" w14:textId="2592C6A9" w:rsidR="00477807" w:rsidRPr="00477807" w:rsidRDefault="00477807" w:rsidP="00477807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477807">
        <w:rPr>
          <w:rFonts w:ascii="Arial" w:hAnsi="Arial" w:cs="Arial"/>
          <w:sz w:val="20"/>
          <w:szCs w:val="20"/>
        </w:rPr>
        <w:t>Písemné potvrzení přijetí Obje</w:t>
      </w:r>
      <w:r w:rsidR="0011488D">
        <w:rPr>
          <w:rFonts w:ascii="Arial" w:hAnsi="Arial" w:cs="Arial"/>
          <w:sz w:val="20"/>
          <w:szCs w:val="20"/>
        </w:rPr>
        <w:t>dnávky zhotovitelem</w:t>
      </w:r>
      <w:r w:rsidRPr="00477807">
        <w:rPr>
          <w:rFonts w:ascii="Arial" w:hAnsi="Arial" w:cs="Arial"/>
          <w:sz w:val="20"/>
          <w:szCs w:val="20"/>
        </w:rPr>
        <w:t xml:space="preserve"> (</w:t>
      </w:r>
      <w:r w:rsidR="00843A6F">
        <w:rPr>
          <w:rFonts w:ascii="Arial" w:hAnsi="Arial" w:cs="Arial"/>
          <w:sz w:val="20"/>
          <w:szCs w:val="20"/>
        </w:rPr>
        <w:t xml:space="preserve">za písemnou formu se pro účely tohoto ustanovení považuje i </w:t>
      </w:r>
      <w:r w:rsidR="00843A6F" w:rsidRPr="007751ED">
        <w:rPr>
          <w:rFonts w:ascii="Arial" w:hAnsi="Arial" w:cs="Arial"/>
          <w:sz w:val="20"/>
          <w:szCs w:val="20"/>
        </w:rPr>
        <w:t>e-mailov</w:t>
      </w:r>
      <w:r w:rsidR="00843A6F">
        <w:rPr>
          <w:rFonts w:ascii="Arial" w:hAnsi="Arial" w:cs="Arial"/>
          <w:sz w:val="20"/>
          <w:szCs w:val="20"/>
        </w:rPr>
        <w:t>á komunikace</w:t>
      </w:r>
      <w:r w:rsidRPr="00477807">
        <w:rPr>
          <w:rFonts w:ascii="Arial" w:hAnsi="Arial" w:cs="Arial"/>
          <w:sz w:val="20"/>
          <w:szCs w:val="20"/>
        </w:rPr>
        <w:t>) je považováno za její akceptaci a závazek plnění podle Rámcové dohody</w:t>
      </w:r>
      <w:r w:rsidR="0011488D">
        <w:rPr>
          <w:rFonts w:ascii="Arial" w:hAnsi="Arial" w:cs="Arial"/>
          <w:sz w:val="20"/>
          <w:szCs w:val="20"/>
        </w:rPr>
        <w:t>.</w:t>
      </w:r>
    </w:p>
    <w:p w14:paraId="487527A0" w14:textId="7D67AE65" w:rsidR="0011488D" w:rsidRPr="00962381" w:rsidRDefault="00B42CAC" w:rsidP="00502D28">
      <w:pPr>
        <w:numPr>
          <w:ilvl w:val="0"/>
          <w:numId w:val="14"/>
        </w:numPr>
        <w:spacing w:after="120"/>
        <w:ind w:left="567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Za písemnou objednávku je pro účely této </w:t>
      </w:r>
      <w:r w:rsidR="00607489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považována i objednávka učiněná elektronicky na e-mailovou adresu</w:t>
      </w:r>
      <w:r w:rsidR="000C3AA5">
        <w:rPr>
          <w:rFonts w:ascii="Arial" w:hAnsi="Arial" w:cs="Arial"/>
          <w:sz w:val="20"/>
          <w:szCs w:val="20"/>
        </w:rPr>
        <w:t>: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0C3AA5" w:rsidRPr="000C3AA5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ED5D3B" w:rsidRPr="000C3AA5">
        <w:rPr>
          <w:rFonts w:ascii="Arial" w:hAnsi="Arial" w:cs="Arial"/>
          <w:sz w:val="20"/>
          <w:szCs w:val="20"/>
          <w:highlight w:val="yellow"/>
        </w:rPr>
        <w:t>zhotovitel</w:t>
      </w:r>
      <w:ins w:id="7" w:author="Autor">
        <w:r w:rsidR="00873ADC">
          <w:rPr>
            <w:rFonts w:ascii="Arial" w:hAnsi="Arial" w:cs="Arial"/>
            <w:sz w:val="20"/>
            <w:szCs w:val="20"/>
            <w:highlight w:val="yellow"/>
          </w:rPr>
          <w:t xml:space="preserve"> č. 1“</w:t>
        </w:r>
        <w:r w:rsidR="00873ADC" w:rsidRPr="00C81E1E">
          <w:rPr>
            <w:rFonts w:ascii="Arial" w:hAnsi="Arial" w:cs="Arial"/>
            <w:sz w:val="20"/>
            <w:szCs w:val="20"/>
          </w:rPr>
          <w:t xml:space="preserve">, </w:t>
        </w:r>
        <w:r w:rsidR="00873ADC">
          <w:rPr>
            <w:rFonts w:ascii="Arial" w:hAnsi="Arial" w:cs="Arial"/>
            <w:sz w:val="20"/>
            <w:szCs w:val="20"/>
            <w:highlight w:val="yellow"/>
          </w:rPr>
          <w:t>„doplní zhotovitel č. 2“</w:t>
        </w:r>
        <w:r w:rsidR="00873ADC" w:rsidRPr="00C81E1E">
          <w:rPr>
            <w:rFonts w:ascii="Arial" w:hAnsi="Arial" w:cs="Arial"/>
            <w:sz w:val="20"/>
            <w:szCs w:val="20"/>
          </w:rPr>
          <w:t xml:space="preserve">, </w:t>
        </w:r>
        <w:r w:rsidR="00873ADC">
          <w:rPr>
            <w:rFonts w:ascii="Arial" w:hAnsi="Arial" w:cs="Arial"/>
            <w:sz w:val="20"/>
            <w:szCs w:val="20"/>
            <w:highlight w:val="yellow"/>
          </w:rPr>
          <w:t>„doplní zhotovitel č. 3</w:t>
        </w:r>
      </w:ins>
      <w:r w:rsidR="000C3AA5" w:rsidRPr="000C3AA5">
        <w:rPr>
          <w:rFonts w:ascii="Arial" w:hAnsi="Arial" w:cs="Arial"/>
          <w:sz w:val="20"/>
          <w:szCs w:val="20"/>
          <w:highlight w:val="yellow"/>
        </w:rPr>
        <w:t>“</w:t>
      </w:r>
      <w:r w:rsidR="000C3AA5">
        <w:rPr>
          <w:rFonts w:ascii="Arial" w:hAnsi="Arial" w:cs="Arial"/>
          <w:sz w:val="20"/>
          <w:szCs w:val="20"/>
        </w:rPr>
        <w:t xml:space="preserve">. </w:t>
      </w:r>
      <w:r w:rsidRPr="00323808">
        <w:rPr>
          <w:rFonts w:ascii="Arial" w:hAnsi="Arial" w:cs="Arial"/>
          <w:sz w:val="20"/>
          <w:szCs w:val="20"/>
        </w:rPr>
        <w:t>Zhotovitel je povinen be</w:t>
      </w:r>
      <w:r w:rsidR="00696702" w:rsidRPr="00323808">
        <w:rPr>
          <w:rFonts w:ascii="Arial" w:hAnsi="Arial" w:cs="Arial"/>
          <w:sz w:val="20"/>
          <w:szCs w:val="20"/>
        </w:rPr>
        <w:t>z</w:t>
      </w:r>
      <w:r w:rsidRPr="00323808">
        <w:rPr>
          <w:rFonts w:ascii="Arial" w:hAnsi="Arial" w:cs="Arial"/>
          <w:sz w:val="20"/>
          <w:szCs w:val="20"/>
        </w:rPr>
        <w:t xml:space="preserve"> zbytečného odkladu informovat </w:t>
      </w:r>
      <w:r w:rsidR="00ED5D3B" w:rsidRPr="00323808">
        <w:rPr>
          <w:rFonts w:ascii="Arial" w:hAnsi="Arial" w:cs="Arial"/>
          <w:sz w:val="20"/>
          <w:szCs w:val="20"/>
        </w:rPr>
        <w:t xml:space="preserve">objednatele </w:t>
      </w:r>
      <w:r w:rsidRPr="00323808">
        <w:rPr>
          <w:rFonts w:ascii="Arial" w:hAnsi="Arial" w:cs="Arial"/>
          <w:sz w:val="20"/>
          <w:szCs w:val="20"/>
        </w:rPr>
        <w:t>o změně shora uvedených kontaktních údajů.</w:t>
      </w:r>
    </w:p>
    <w:p w14:paraId="21A907C9" w14:textId="13FF990D" w:rsidR="00B42CAC" w:rsidRPr="00323808" w:rsidRDefault="00502D28" w:rsidP="00502D28">
      <w:pPr>
        <w:numPr>
          <w:ilvl w:val="0"/>
          <w:numId w:val="14"/>
        </w:numPr>
        <w:spacing w:after="120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B42CAC" w:rsidRPr="00323808">
        <w:rPr>
          <w:rFonts w:ascii="Arial" w:hAnsi="Arial" w:cs="Arial"/>
          <w:sz w:val="20"/>
          <w:szCs w:val="20"/>
        </w:rPr>
        <w:t xml:space="preserve">Objednatel zašle </w:t>
      </w:r>
      <w:r w:rsidR="00502F80" w:rsidRPr="00323808">
        <w:rPr>
          <w:rFonts w:ascii="Arial" w:hAnsi="Arial" w:cs="Arial"/>
          <w:sz w:val="20"/>
          <w:szCs w:val="20"/>
        </w:rPr>
        <w:t>zhotoviteli</w:t>
      </w:r>
      <w:r w:rsidR="00B42CAC" w:rsidRPr="00323808">
        <w:rPr>
          <w:rFonts w:ascii="Arial" w:hAnsi="Arial" w:cs="Arial"/>
          <w:sz w:val="20"/>
          <w:szCs w:val="20"/>
        </w:rPr>
        <w:t xml:space="preserve"> objednávku, ve které budou uvedeny </w:t>
      </w:r>
      <w:r w:rsidR="00ED5D3B" w:rsidRPr="00323808">
        <w:rPr>
          <w:rFonts w:ascii="Arial" w:hAnsi="Arial" w:cs="Arial"/>
          <w:sz w:val="20"/>
          <w:szCs w:val="20"/>
        </w:rPr>
        <w:t xml:space="preserve">minimálně </w:t>
      </w:r>
      <w:r w:rsidR="00B42CAC" w:rsidRPr="00323808">
        <w:rPr>
          <w:rFonts w:ascii="Arial" w:hAnsi="Arial" w:cs="Arial"/>
          <w:sz w:val="20"/>
          <w:szCs w:val="20"/>
        </w:rPr>
        <w:t>následující údaje:</w:t>
      </w:r>
    </w:p>
    <w:p w14:paraId="6C9C6EBA" w14:textId="77777777" w:rsidR="00B42CAC" w:rsidRPr="00323808" w:rsidRDefault="00B42CAC" w:rsidP="0092660A">
      <w:pPr>
        <w:pStyle w:val="Odstavecseseznamem"/>
        <w:numPr>
          <w:ilvl w:val="1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označení smluvních stran;</w:t>
      </w:r>
    </w:p>
    <w:p w14:paraId="4850C510" w14:textId="77777777" w:rsidR="00B42CAC" w:rsidRPr="00B81E7D" w:rsidRDefault="00B42CAC" w:rsidP="0092660A">
      <w:pPr>
        <w:pStyle w:val="Odstavecseseznamem"/>
        <w:numPr>
          <w:ilvl w:val="1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B81E7D">
        <w:rPr>
          <w:rFonts w:ascii="Arial" w:hAnsi="Arial" w:cs="Arial"/>
          <w:sz w:val="20"/>
          <w:szCs w:val="20"/>
        </w:rPr>
        <w:t>požadovan</w:t>
      </w:r>
      <w:r w:rsidR="00ED5D3B" w:rsidRPr="00B81E7D">
        <w:rPr>
          <w:rFonts w:ascii="Arial" w:hAnsi="Arial" w:cs="Arial"/>
          <w:sz w:val="20"/>
          <w:szCs w:val="20"/>
        </w:rPr>
        <w:t>ou</w:t>
      </w:r>
      <w:r w:rsidRPr="00B81E7D">
        <w:rPr>
          <w:rFonts w:ascii="Arial" w:hAnsi="Arial" w:cs="Arial"/>
          <w:sz w:val="20"/>
          <w:szCs w:val="20"/>
        </w:rPr>
        <w:t>/é služ</w:t>
      </w:r>
      <w:r w:rsidR="00AE4DA5" w:rsidRPr="00B81E7D">
        <w:rPr>
          <w:rFonts w:ascii="Arial" w:hAnsi="Arial" w:cs="Arial"/>
          <w:sz w:val="20"/>
          <w:szCs w:val="20"/>
        </w:rPr>
        <w:t>b</w:t>
      </w:r>
      <w:r w:rsidR="00ED5D3B" w:rsidRPr="00B81E7D">
        <w:rPr>
          <w:rFonts w:ascii="Arial" w:hAnsi="Arial" w:cs="Arial"/>
          <w:sz w:val="20"/>
          <w:szCs w:val="20"/>
        </w:rPr>
        <w:t>u</w:t>
      </w:r>
      <w:r w:rsidRPr="00B81E7D">
        <w:rPr>
          <w:rFonts w:ascii="Arial" w:hAnsi="Arial" w:cs="Arial"/>
          <w:sz w:val="20"/>
          <w:szCs w:val="20"/>
        </w:rPr>
        <w:t>/y;</w:t>
      </w:r>
    </w:p>
    <w:p w14:paraId="5DA4DB71" w14:textId="45EE7692" w:rsidR="00B42CAC" w:rsidRPr="00B81E7D" w:rsidRDefault="00B42CAC" w:rsidP="0092660A">
      <w:pPr>
        <w:pStyle w:val="Odstavecseseznamem"/>
        <w:numPr>
          <w:ilvl w:val="1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B81E7D">
        <w:rPr>
          <w:rFonts w:ascii="Arial" w:hAnsi="Arial" w:cs="Arial"/>
          <w:sz w:val="20"/>
          <w:szCs w:val="20"/>
        </w:rPr>
        <w:t>předpokládan</w:t>
      </w:r>
      <w:r w:rsidR="00ED5D3B" w:rsidRPr="00B81E7D">
        <w:rPr>
          <w:rFonts w:ascii="Arial" w:hAnsi="Arial" w:cs="Arial"/>
          <w:sz w:val="20"/>
          <w:szCs w:val="20"/>
        </w:rPr>
        <w:t>ou</w:t>
      </w:r>
      <w:r w:rsidRPr="00B81E7D">
        <w:rPr>
          <w:rFonts w:ascii="Arial" w:hAnsi="Arial" w:cs="Arial"/>
          <w:sz w:val="20"/>
          <w:szCs w:val="20"/>
        </w:rPr>
        <w:t xml:space="preserve"> celkov</w:t>
      </w:r>
      <w:r w:rsidR="00ED5D3B" w:rsidRPr="00B81E7D">
        <w:rPr>
          <w:rFonts w:ascii="Arial" w:hAnsi="Arial" w:cs="Arial"/>
          <w:sz w:val="20"/>
          <w:szCs w:val="20"/>
        </w:rPr>
        <w:t>ou</w:t>
      </w:r>
      <w:r w:rsidRPr="00B81E7D">
        <w:rPr>
          <w:rFonts w:ascii="Arial" w:hAnsi="Arial" w:cs="Arial"/>
          <w:sz w:val="20"/>
          <w:szCs w:val="20"/>
        </w:rPr>
        <w:t xml:space="preserve"> cen</w:t>
      </w:r>
      <w:r w:rsidR="00ED5D3B" w:rsidRPr="00B81E7D">
        <w:rPr>
          <w:rFonts w:ascii="Arial" w:hAnsi="Arial" w:cs="Arial"/>
          <w:sz w:val="20"/>
          <w:szCs w:val="20"/>
        </w:rPr>
        <w:t>u</w:t>
      </w:r>
      <w:r w:rsidRPr="00B81E7D">
        <w:rPr>
          <w:rFonts w:ascii="Arial" w:hAnsi="Arial" w:cs="Arial"/>
          <w:sz w:val="20"/>
          <w:szCs w:val="20"/>
        </w:rPr>
        <w:t xml:space="preserve"> podle smluvního ceníku dle </w:t>
      </w:r>
      <w:r w:rsidR="008E58ED" w:rsidRPr="00B81E7D">
        <w:rPr>
          <w:rFonts w:ascii="Arial" w:hAnsi="Arial" w:cs="Arial"/>
          <w:sz w:val="20"/>
          <w:szCs w:val="20"/>
        </w:rPr>
        <w:t>Přílohy č. 3</w:t>
      </w:r>
      <w:r w:rsidR="00962381" w:rsidRPr="00B81E7D">
        <w:rPr>
          <w:rFonts w:ascii="Arial" w:hAnsi="Arial" w:cs="Arial"/>
          <w:sz w:val="20"/>
          <w:szCs w:val="20"/>
        </w:rPr>
        <w:t xml:space="preserve"> dohody v případě „kaskády“ </w:t>
      </w:r>
      <w:r w:rsidR="00962381" w:rsidRPr="00B81E7D">
        <w:rPr>
          <w:rFonts w:ascii="Arial" w:hAnsi="Arial" w:cs="Arial"/>
          <w:sz w:val="20"/>
          <w:szCs w:val="20"/>
          <w:u w:val="single"/>
        </w:rPr>
        <w:t>nebo</w:t>
      </w:r>
      <w:r w:rsidR="00962381" w:rsidRPr="00B81E7D">
        <w:rPr>
          <w:rFonts w:ascii="Arial" w:hAnsi="Arial" w:cs="Arial"/>
          <w:sz w:val="20"/>
          <w:szCs w:val="20"/>
        </w:rPr>
        <w:t xml:space="preserve"> předpokládanou celkovou cenu podle nabídky zhotovitele v „</w:t>
      </w:r>
      <w:proofErr w:type="spellStart"/>
      <w:r w:rsidR="00962381" w:rsidRPr="00B81E7D">
        <w:rPr>
          <w:rFonts w:ascii="Arial" w:hAnsi="Arial" w:cs="Arial"/>
          <w:sz w:val="20"/>
          <w:szCs w:val="20"/>
        </w:rPr>
        <w:t>minitendru</w:t>
      </w:r>
      <w:proofErr w:type="spellEnd"/>
      <w:r w:rsidR="00962381" w:rsidRPr="00B81E7D">
        <w:rPr>
          <w:rFonts w:ascii="Arial" w:hAnsi="Arial" w:cs="Arial"/>
          <w:sz w:val="20"/>
          <w:szCs w:val="20"/>
        </w:rPr>
        <w:t>“</w:t>
      </w:r>
      <w:r w:rsidRPr="00B81E7D">
        <w:rPr>
          <w:rFonts w:ascii="Arial" w:hAnsi="Arial" w:cs="Arial"/>
          <w:sz w:val="20"/>
          <w:szCs w:val="20"/>
        </w:rPr>
        <w:t>;</w:t>
      </w:r>
    </w:p>
    <w:p w14:paraId="188355B8" w14:textId="471AE126" w:rsidR="00B42CAC" w:rsidRPr="00B81E7D" w:rsidRDefault="00B42CAC" w:rsidP="0092660A">
      <w:pPr>
        <w:numPr>
          <w:ilvl w:val="1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B81E7D">
        <w:rPr>
          <w:rFonts w:ascii="Arial" w:hAnsi="Arial" w:cs="Arial"/>
          <w:sz w:val="20"/>
          <w:szCs w:val="20"/>
        </w:rPr>
        <w:t xml:space="preserve">požadovaný termín </w:t>
      </w:r>
      <w:r w:rsidR="00696702" w:rsidRPr="00B81E7D">
        <w:rPr>
          <w:rFonts w:ascii="Arial" w:hAnsi="Arial" w:cs="Arial"/>
          <w:sz w:val="20"/>
          <w:szCs w:val="20"/>
        </w:rPr>
        <w:t>zhotovení díla</w:t>
      </w:r>
      <w:r w:rsidRPr="00B81E7D">
        <w:rPr>
          <w:rFonts w:ascii="Arial" w:hAnsi="Arial" w:cs="Arial"/>
          <w:sz w:val="20"/>
          <w:szCs w:val="20"/>
        </w:rPr>
        <w:t xml:space="preserve">, </w:t>
      </w:r>
    </w:p>
    <w:p w14:paraId="017C3B41" w14:textId="77777777" w:rsidR="00B42CAC" w:rsidRPr="00962381" w:rsidRDefault="00B42CAC" w:rsidP="0092660A">
      <w:pPr>
        <w:numPr>
          <w:ilvl w:val="1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62381">
        <w:rPr>
          <w:rFonts w:ascii="Arial" w:hAnsi="Arial" w:cs="Arial"/>
          <w:sz w:val="20"/>
          <w:szCs w:val="20"/>
        </w:rPr>
        <w:t xml:space="preserve">místo </w:t>
      </w:r>
      <w:r w:rsidR="00696702" w:rsidRPr="00962381">
        <w:rPr>
          <w:rFonts w:ascii="Arial" w:hAnsi="Arial" w:cs="Arial"/>
          <w:sz w:val="20"/>
          <w:szCs w:val="20"/>
        </w:rPr>
        <w:t>provedení díla;</w:t>
      </w:r>
      <w:r w:rsidRPr="00962381">
        <w:rPr>
          <w:rFonts w:ascii="Arial" w:hAnsi="Arial" w:cs="Arial"/>
          <w:sz w:val="20"/>
          <w:szCs w:val="20"/>
        </w:rPr>
        <w:t xml:space="preserve"> </w:t>
      </w:r>
    </w:p>
    <w:p w14:paraId="15F9E410" w14:textId="77777777" w:rsidR="00B42CAC" w:rsidRPr="00962381" w:rsidRDefault="00ED5D3B" w:rsidP="0092660A">
      <w:pPr>
        <w:numPr>
          <w:ilvl w:val="1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62381">
        <w:rPr>
          <w:rFonts w:ascii="Arial" w:hAnsi="Arial" w:cs="Arial"/>
          <w:sz w:val="20"/>
          <w:szCs w:val="20"/>
        </w:rPr>
        <w:t xml:space="preserve">jméno a funkce </w:t>
      </w:r>
      <w:r w:rsidR="00B42CAC" w:rsidRPr="00962381">
        <w:rPr>
          <w:rFonts w:ascii="Arial" w:hAnsi="Arial" w:cs="Arial"/>
          <w:sz w:val="20"/>
          <w:szCs w:val="20"/>
        </w:rPr>
        <w:t>příslušn</w:t>
      </w:r>
      <w:r w:rsidRPr="00962381">
        <w:rPr>
          <w:rFonts w:ascii="Arial" w:hAnsi="Arial" w:cs="Arial"/>
          <w:sz w:val="20"/>
          <w:szCs w:val="20"/>
        </w:rPr>
        <w:t>ého</w:t>
      </w:r>
      <w:r w:rsidR="00B42CAC" w:rsidRPr="00962381">
        <w:rPr>
          <w:rFonts w:ascii="Arial" w:hAnsi="Arial" w:cs="Arial"/>
          <w:sz w:val="20"/>
          <w:szCs w:val="20"/>
        </w:rPr>
        <w:t xml:space="preserve"> vedoucí</w:t>
      </w:r>
      <w:r w:rsidRPr="00962381">
        <w:rPr>
          <w:rFonts w:ascii="Arial" w:hAnsi="Arial" w:cs="Arial"/>
          <w:sz w:val="20"/>
          <w:szCs w:val="20"/>
        </w:rPr>
        <w:t>ho</w:t>
      </w:r>
      <w:r w:rsidR="00B42CAC" w:rsidRPr="00962381">
        <w:rPr>
          <w:rFonts w:ascii="Arial" w:hAnsi="Arial" w:cs="Arial"/>
          <w:sz w:val="20"/>
          <w:szCs w:val="20"/>
        </w:rPr>
        <w:t xml:space="preserve"> organizační jednotky nebo organizačního útvaru objednatele.</w:t>
      </w:r>
    </w:p>
    <w:p w14:paraId="2EAEFD2D" w14:textId="31C263ED" w:rsidR="00B42CAC" w:rsidRDefault="00B42CAC" w:rsidP="0092660A">
      <w:pPr>
        <w:numPr>
          <w:ilvl w:val="0"/>
          <w:numId w:val="14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 xml:space="preserve">V případě, že objednávka nebude splňovat uvedené minimální náležitosti, má </w:t>
      </w:r>
      <w:r w:rsidR="00502F80" w:rsidRPr="004546CC">
        <w:rPr>
          <w:rFonts w:ascii="Arial" w:hAnsi="Arial" w:cs="Arial"/>
          <w:sz w:val="20"/>
          <w:szCs w:val="20"/>
        </w:rPr>
        <w:t>zhotovitel</w:t>
      </w:r>
      <w:r w:rsidR="008E58ED">
        <w:rPr>
          <w:rFonts w:ascii="Arial" w:hAnsi="Arial" w:cs="Arial"/>
          <w:sz w:val="20"/>
          <w:szCs w:val="20"/>
        </w:rPr>
        <w:t xml:space="preserve"> </w:t>
      </w:r>
      <w:r w:rsidRPr="004546CC">
        <w:rPr>
          <w:rFonts w:ascii="Arial" w:hAnsi="Arial" w:cs="Arial"/>
          <w:sz w:val="20"/>
          <w:szCs w:val="20"/>
        </w:rPr>
        <w:t>povinnost na tuto skutečnost neprodleně upozornit objednatele</w:t>
      </w:r>
      <w:r w:rsidR="00ED5D3B" w:rsidRPr="004546CC">
        <w:rPr>
          <w:rFonts w:ascii="Arial" w:hAnsi="Arial" w:cs="Arial"/>
          <w:sz w:val="20"/>
          <w:szCs w:val="20"/>
        </w:rPr>
        <w:t xml:space="preserve"> a objednávku průkaznou formou odmítnout</w:t>
      </w:r>
      <w:r w:rsidRPr="004546CC">
        <w:rPr>
          <w:rFonts w:ascii="Arial" w:hAnsi="Arial" w:cs="Arial"/>
          <w:sz w:val="20"/>
          <w:szCs w:val="20"/>
        </w:rPr>
        <w:t>. Objednatel je poté povinen vystavit novou objednávku</w:t>
      </w:r>
      <w:r w:rsidR="00ED5D3B" w:rsidRPr="004546CC">
        <w:rPr>
          <w:rFonts w:ascii="Arial" w:hAnsi="Arial" w:cs="Arial"/>
          <w:sz w:val="20"/>
          <w:szCs w:val="20"/>
        </w:rPr>
        <w:t>, odeslat objednávku na zhotovitele</w:t>
      </w:r>
      <w:r w:rsidRPr="004546CC">
        <w:rPr>
          <w:rFonts w:ascii="Arial" w:hAnsi="Arial" w:cs="Arial"/>
          <w:sz w:val="20"/>
          <w:szCs w:val="20"/>
        </w:rPr>
        <w:t xml:space="preserve"> </w:t>
      </w:r>
      <w:r w:rsidR="00601F02">
        <w:rPr>
          <w:rFonts w:ascii="Arial" w:hAnsi="Arial" w:cs="Arial"/>
          <w:sz w:val="20"/>
          <w:szCs w:val="20"/>
        </w:rPr>
        <w:br/>
      </w:r>
      <w:r w:rsidRPr="004546CC">
        <w:rPr>
          <w:rFonts w:ascii="Arial" w:hAnsi="Arial" w:cs="Arial"/>
          <w:sz w:val="20"/>
          <w:szCs w:val="20"/>
        </w:rPr>
        <w:t>a zhotovitel je povinen</w:t>
      </w:r>
      <w:r w:rsidR="00AE4DA5" w:rsidRPr="004546CC">
        <w:rPr>
          <w:rFonts w:ascii="Arial" w:hAnsi="Arial" w:cs="Arial"/>
          <w:sz w:val="20"/>
          <w:szCs w:val="20"/>
        </w:rPr>
        <w:t xml:space="preserve"> </w:t>
      </w:r>
      <w:r w:rsidR="008E58ED">
        <w:rPr>
          <w:rFonts w:ascii="Arial" w:hAnsi="Arial" w:cs="Arial"/>
          <w:sz w:val="20"/>
          <w:szCs w:val="20"/>
        </w:rPr>
        <w:t xml:space="preserve">ve lhůtě do </w:t>
      </w:r>
      <w:r w:rsidR="008F3C61" w:rsidRPr="004546CC">
        <w:rPr>
          <w:rFonts w:ascii="Arial" w:hAnsi="Arial" w:cs="Arial"/>
          <w:sz w:val="20"/>
          <w:szCs w:val="20"/>
        </w:rPr>
        <w:t>5</w:t>
      </w:r>
      <w:r w:rsidRPr="004546CC">
        <w:rPr>
          <w:rFonts w:ascii="Arial" w:hAnsi="Arial" w:cs="Arial"/>
          <w:sz w:val="20"/>
          <w:szCs w:val="20"/>
        </w:rPr>
        <w:t xml:space="preserve"> pracovních dnů od jejího obdržení tuto písemně potvrdit. </w:t>
      </w:r>
      <w:r w:rsidR="00F96233" w:rsidRPr="004F2AF5">
        <w:rPr>
          <w:rFonts w:ascii="Arial" w:hAnsi="Arial" w:cs="Arial"/>
          <w:sz w:val="20"/>
          <w:szCs w:val="20"/>
        </w:rPr>
        <w:t xml:space="preserve">Písemným potvrzením objednávky zhotovitelem se má za to, že zhotovitel s podmínkami uvedenými v objednávce bez výhrad souhlasí a objednávku jako takovou přijal. </w:t>
      </w:r>
      <w:r w:rsidRPr="004F2AF5">
        <w:rPr>
          <w:rFonts w:ascii="Arial" w:hAnsi="Arial" w:cs="Arial"/>
          <w:sz w:val="20"/>
          <w:szCs w:val="20"/>
        </w:rPr>
        <w:t>Lhůta ke splnění díla běží</w:t>
      </w:r>
      <w:r w:rsidR="00D85D20" w:rsidRPr="004F2AF5">
        <w:rPr>
          <w:rFonts w:ascii="Arial" w:hAnsi="Arial" w:cs="Arial"/>
          <w:sz w:val="20"/>
          <w:szCs w:val="20"/>
        </w:rPr>
        <w:t xml:space="preserve"> </w:t>
      </w:r>
      <w:r w:rsidRPr="004F2AF5">
        <w:rPr>
          <w:rFonts w:ascii="Arial" w:hAnsi="Arial" w:cs="Arial"/>
          <w:sz w:val="20"/>
          <w:szCs w:val="20"/>
        </w:rPr>
        <w:t xml:space="preserve">od okamžiku doručení řádné objednávky </w:t>
      </w:r>
      <w:r w:rsidR="00502F80" w:rsidRPr="004F2AF5">
        <w:rPr>
          <w:rFonts w:ascii="Arial" w:hAnsi="Arial" w:cs="Arial"/>
          <w:sz w:val="20"/>
          <w:szCs w:val="20"/>
        </w:rPr>
        <w:t>zhotoviteli</w:t>
      </w:r>
      <w:r w:rsidR="00502F80" w:rsidRPr="002E0593">
        <w:rPr>
          <w:rFonts w:ascii="Arial" w:hAnsi="Arial" w:cs="Arial"/>
          <w:b/>
          <w:sz w:val="20"/>
          <w:szCs w:val="20"/>
        </w:rPr>
        <w:t>.</w:t>
      </w:r>
      <w:r w:rsidR="00601F02" w:rsidRPr="002E0593">
        <w:rPr>
          <w:rFonts w:ascii="Arial" w:hAnsi="Arial" w:cs="Arial"/>
          <w:b/>
          <w:sz w:val="20"/>
          <w:szCs w:val="20"/>
        </w:rPr>
        <w:t xml:space="preserve"> Pokud se jedná o objednávku, která podléhá uveřejnění v registru smluv, je tato objednávka účinná dnem jejího uveřejnění </w:t>
      </w:r>
      <w:r w:rsidR="00601F02" w:rsidRPr="002E0593">
        <w:rPr>
          <w:rFonts w:ascii="Arial" w:hAnsi="Arial" w:cs="Arial"/>
          <w:b/>
          <w:sz w:val="20"/>
          <w:szCs w:val="20"/>
        </w:rPr>
        <w:lastRenderedPageBreak/>
        <w:t>v registru smluv a lhůta ke splnění díla dle této objednávky běží od okamžiku uveřejnění akceptované objednávky v registru smluv</w:t>
      </w:r>
      <w:r w:rsidR="00601F02" w:rsidRPr="004F2AF5">
        <w:rPr>
          <w:rFonts w:ascii="Arial" w:hAnsi="Arial" w:cs="Arial"/>
          <w:sz w:val="20"/>
          <w:szCs w:val="20"/>
        </w:rPr>
        <w:t>.</w:t>
      </w:r>
    </w:p>
    <w:p w14:paraId="098041C2" w14:textId="77777777" w:rsidR="00502D28" w:rsidRPr="004546CC" w:rsidRDefault="00502D28" w:rsidP="00502D28">
      <w:pPr>
        <w:spacing w:after="120"/>
        <w:ind w:left="66"/>
        <w:jc w:val="both"/>
        <w:rPr>
          <w:rFonts w:ascii="Arial" w:hAnsi="Arial" w:cs="Arial"/>
          <w:sz w:val="20"/>
          <w:szCs w:val="20"/>
        </w:rPr>
      </w:pPr>
    </w:p>
    <w:p w14:paraId="14513F81" w14:textId="4C17B8A7" w:rsidR="00CE1C68" w:rsidRDefault="00B42CAC" w:rsidP="009B5830">
      <w:pPr>
        <w:numPr>
          <w:ilvl w:val="0"/>
          <w:numId w:val="14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 xml:space="preserve">Objednávku je zhotovitel povinen řádně splnit. Doba plnění je sjednána jako fixní. Objednatel není povinen </w:t>
      </w:r>
      <w:r w:rsidR="00696702" w:rsidRPr="004546CC">
        <w:rPr>
          <w:rFonts w:ascii="Arial" w:hAnsi="Arial" w:cs="Arial"/>
          <w:sz w:val="20"/>
          <w:szCs w:val="20"/>
        </w:rPr>
        <w:t>stanovi</w:t>
      </w:r>
      <w:r w:rsidRPr="004546CC">
        <w:rPr>
          <w:rFonts w:ascii="Arial" w:hAnsi="Arial" w:cs="Arial"/>
          <w:sz w:val="20"/>
          <w:szCs w:val="20"/>
        </w:rPr>
        <w:t>t zhotoviteli náhradní lhůtu k plnění.</w:t>
      </w:r>
    </w:p>
    <w:p w14:paraId="231B3838" w14:textId="77777777" w:rsidR="00964C2D" w:rsidRDefault="00964C2D" w:rsidP="009B5830">
      <w:pPr>
        <w:tabs>
          <w:tab w:val="left" w:pos="0"/>
        </w:tabs>
        <w:jc w:val="center"/>
        <w:rPr>
          <w:rFonts w:ascii="Arial" w:hAnsi="Arial" w:cs="Arial"/>
          <w:sz w:val="20"/>
          <w:szCs w:val="20"/>
        </w:rPr>
      </w:pPr>
    </w:p>
    <w:p w14:paraId="0BFDF5C2" w14:textId="03D87C0A" w:rsidR="009B5830" w:rsidRPr="004546CC" w:rsidRDefault="009B5830" w:rsidP="009B5830">
      <w:pPr>
        <w:tabs>
          <w:tab w:val="left" w:pos="0"/>
        </w:tabs>
        <w:jc w:val="center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VII.</w:t>
      </w:r>
    </w:p>
    <w:p w14:paraId="28C9C84E" w14:textId="77777777" w:rsidR="00E33E69" w:rsidRPr="004546CC" w:rsidRDefault="00E33E69" w:rsidP="00B95B8A">
      <w:pPr>
        <w:tabs>
          <w:tab w:val="left" w:pos="0"/>
        </w:tabs>
        <w:jc w:val="center"/>
        <w:rPr>
          <w:rFonts w:ascii="Arial" w:hAnsi="Arial" w:cs="Arial"/>
          <w:iCs/>
          <w:sz w:val="20"/>
          <w:szCs w:val="20"/>
          <w:u w:val="single"/>
        </w:rPr>
      </w:pPr>
      <w:r w:rsidRPr="004546CC">
        <w:rPr>
          <w:rFonts w:ascii="Arial" w:hAnsi="Arial" w:cs="Arial"/>
          <w:iCs/>
          <w:sz w:val="20"/>
          <w:szCs w:val="20"/>
          <w:u w:val="single"/>
        </w:rPr>
        <w:t>Termín plnění dílčí objednávky</w:t>
      </w:r>
    </w:p>
    <w:p w14:paraId="60160DFC" w14:textId="77777777" w:rsidR="00E33E69" w:rsidRPr="00417E03" w:rsidRDefault="00E33E69" w:rsidP="00E33E69">
      <w:pPr>
        <w:tabs>
          <w:tab w:val="left" w:pos="0"/>
        </w:tabs>
        <w:ind w:left="720"/>
        <w:rPr>
          <w:rFonts w:ascii="Arial" w:hAnsi="Arial" w:cs="Arial"/>
          <w:sz w:val="20"/>
          <w:szCs w:val="20"/>
        </w:rPr>
      </w:pPr>
    </w:p>
    <w:p w14:paraId="4923587C" w14:textId="77777777" w:rsidR="00534147" w:rsidRPr="00417E03" w:rsidRDefault="00B42CAC" w:rsidP="0092660A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417E03">
        <w:rPr>
          <w:rFonts w:ascii="Arial" w:hAnsi="Arial" w:cs="Arial"/>
          <w:sz w:val="20"/>
          <w:szCs w:val="20"/>
        </w:rPr>
        <w:t>Zhotovitel</w:t>
      </w:r>
      <w:r w:rsidR="00E33E69" w:rsidRPr="00417E03">
        <w:rPr>
          <w:rFonts w:ascii="Arial" w:hAnsi="Arial" w:cs="Arial"/>
          <w:sz w:val="20"/>
          <w:szCs w:val="20"/>
        </w:rPr>
        <w:t xml:space="preserve"> </w:t>
      </w:r>
      <w:r w:rsidR="000C2CAD" w:rsidRPr="00417E03">
        <w:rPr>
          <w:rFonts w:ascii="Arial" w:hAnsi="Arial" w:cs="Arial"/>
          <w:sz w:val="20"/>
          <w:szCs w:val="20"/>
        </w:rPr>
        <w:t xml:space="preserve">se zavazuje provést dílo ve lhůtě stanovené </w:t>
      </w:r>
      <w:r w:rsidR="00534147" w:rsidRPr="00417E03">
        <w:rPr>
          <w:rFonts w:ascii="Arial" w:hAnsi="Arial" w:cs="Arial"/>
          <w:sz w:val="20"/>
          <w:szCs w:val="20"/>
        </w:rPr>
        <w:t xml:space="preserve">objednatelem </w:t>
      </w:r>
      <w:r w:rsidR="000C2CAD" w:rsidRPr="00417E03">
        <w:rPr>
          <w:rFonts w:ascii="Arial" w:hAnsi="Arial" w:cs="Arial"/>
          <w:sz w:val="20"/>
          <w:szCs w:val="20"/>
        </w:rPr>
        <w:t xml:space="preserve">v </w:t>
      </w:r>
      <w:r w:rsidR="00534147" w:rsidRPr="00417E03">
        <w:rPr>
          <w:rFonts w:ascii="Arial" w:hAnsi="Arial" w:cs="Arial"/>
          <w:sz w:val="20"/>
          <w:szCs w:val="20"/>
        </w:rPr>
        <w:t>objednáv</w:t>
      </w:r>
      <w:r w:rsidR="000C2CAD" w:rsidRPr="00417E03">
        <w:rPr>
          <w:rFonts w:ascii="Arial" w:hAnsi="Arial" w:cs="Arial"/>
          <w:sz w:val="20"/>
          <w:szCs w:val="20"/>
        </w:rPr>
        <w:t>ce.</w:t>
      </w:r>
    </w:p>
    <w:p w14:paraId="4BEB0C8B" w14:textId="7B34CABC" w:rsidR="00AD1B9A" w:rsidRDefault="00AD1B9A" w:rsidP="009B5830">
      <w:pPr>
        <w:rPr>
          <w:rFonts w:ascii="Arial" w:hAnsi="Arial" w:cs="Arial"/>
          <w:sz w:val="20"/>
          <w:szCs w:val="20"/>
        </w:rPr>
      </w:pPr>
    </w:p>
    <w:p w14:paraId="4591A3DD" w14:textId="7D8BD75F" w:rsidR="00202ECE" w:rsidRDefault="00202ECE" w:rsidP="009B5830">
      <w:pPr>
        <w:rPr>
          <w:rFonts w:ascii="Arial" w:hAnsi="Arial" w:cs="Arial"/>
          <w:sz w:val="20"/>
          <w:szCs w:val="20"/>
        </w:rPr>
      </w:pPr>
    </w:p>
    <w:p w14:paraId="78D25636" w14:textId="77777777" w:rsidR="00202ECE" w:rsidRDefault="00202ECE" w:rsidP="009B5830">
      <w:pPr>
        <w:rPr>
          <w:rFonts w:ascii="Arial" w:hAnsi="Arial" w:cs="Arial"/>
          <w:sz w:val="20"/>
          <w:szCs w:val="20"/>
        </w:rPr>
      </w:pPr>
    </w:p>
    <w:p w14:paraId="134D094A" w14:textId="77777777" w:rsidR="009B5830" w:rsidRPr="00323808" w:rsidRDefault="009B5830" w:rsidP="009B583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VIII.</w:t>
      </w:r>
    </w:p>
    <w:p w14:paraId="0D6A18BA" w14:textId="77777777" w:rsidR="00952E6C" w:rsidRPr="00323808" w:rsidRDefault="00AD1B9A" w:rsidP="00AD1B9A">
      <w:pPr>
        <w:jc w:val="center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  <w:u w:val="single"/>
        </w:rPr>
        <w:t>Cena a platební podmínky</w:t>
      </w:r>
    </w:p>
    <w:p w14:paraId="3A435DEE" w14:textId="77777777" w:rsidR="00AD1B9A" w:rsidRPr="00323808" w:rsidRDefault="00AD1B9A" w:rsidP="00946819">
      <w:pPr>
        <w:jc w:val="center"/>
        <w:rPr>
          <w:rFonts w:ascii="Arial" w:hAnsi="Arial" w:cs="Arial"/>
          <w:sz w:val="20"/>
          <w:szCs w:val="20"/>
        </w:rPr>
      </w:pPr>
    </w:p>
    <w:p w14:paraId="45773C71" w14:textId="110AFEC0" w:rsidR="00862AB9" w:rsidRPr="00721F49" w:rsidRDefault="00862AB9" w:rsidP="0092660A">
      <w:pPr>
        <w:numPr>
          <w:ilvl w:val="0"/>
          <w:numId w:val="5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721F49">
        <w:rPr>
          <w:rFonts w:ascii="Arial" w:hAnsi="Arial" w:cs="Arial"/>
          <w:sz w:val="20"/>
          <w:szCs w:val="20"/>
        </w:rPr>
        <w:t xml:space="preserve">Cena za plnění díla </w:t>
      </w:r>
      <w:r w:rsidR="00F96233" w:rsidRPr="00721F49">
        <w:rPr>
          <w:rFonts w:ascii="Arial" w:hAnsi="Arial" w:cs="Arial"/>
          <w:sz w:val="20"/>
          <w:szCs w:val="20"/>
        </w:rPr>
        <w:t xml:space="preserve">je </w:t>
      </w:r>
      <w:r w:rsidRPr="00721F49">
        <w:rPr>
          <w:rFonts w:ascii="Arial" w:hAnsi="Arial" w:cs="Arial"/>
          <w:sz w:val="20"/>
          <w:szCs w:val="20"/>
        </w:rPr>
        <w:t xml:space="preserve">dohodou smluvních stran </w:t>
      </w:r>
      <w:r w:rsidR="002063FB" w:rsidRPr="00721F49">
        <w:rPr>
          <w:rFonts w:ascii="Arial" w:hAnsi="Arial" w:cs="Arial"/>
          <w:sz w:val="20"/>
          <w:szCs w:val="20"/>
        </w:rPr>
        <w:t xml:space="preserve">a je </w:t>
      </w:r>
      <w:r w:rsidR="00F96233" w:rsidRPr="00721F49">
        <w:rPr>
          <w:rFonts w:ascii="Arial" w:hAnsi="Arial" w:cs="Arial"/>
          <w:sz w:val="20"/>
          <w:szCs w:val="20"/>
        </w:rPr>
        <w:t xml:space="preserve">stanovena </w:t>
      </w:r>
      <w:r w:rsidRPr="00721F49">
        <w:rPr>
          <w:rFonts w:ascii="Arial" w:hAnsi="Arial" w:cs="Arial"/>
          <w:sz w:val="20"/>
          <w:szCs w:val="20"/>
        </w:rPr>
        <w:t>jako cena smluvní</w:t>
      </w:r>
      <w:r w:rsidR="00721F49">
        <w:rPr>
          <w:rFonts w:ascii="Arial" w:hAnsi="Arial" w:cs="Arial"/>
          <w:sz w:val="20"/>
          <w:szCs w:val="20"/>
        </w:rPr>
        <w:t xml:space="preserve"> </w:t>
      </w:r>
      <w:r w:rsidRPr="00721F49">
        <w:rPr>
          <w:rFonts w:ascii="Arial" w:hAnsi="Arial" w:cs="Arial"/>
          <w:sz w:val="20"/>
          <w:szCs w:val="20"/>
        </w:rPr>
        <w:t xml:space="preserve">a nejvýše přípustná a nepřekročitelná a je uvedena v ceníku, který je jako </w:t>
      </w:r>
      <w:r w:rsidR="00721F49" w:rsidRPr="00721F49">
        <w:rPr>
          <w:rFonts w:ascii="Arial" w:hAnsi="Arial" w:cs="Arial"/>
          <w:sz w:val="20"/>
          <w:szCs w:val="20"/>
        </w:rPr>
        <w:t>Příloha č. 3</w:t>
      </w:r>
      <w:r w:rsidR="002063FB" w:rsidRPr="00721F49">
        <w:rPr>
          <w:rFonts w:ascii="Arial" w:hAnsi="Arial" w:cs="Arial"/>
          <w:sz w:val="20"/>
          <w:szCs w:val="20"/>
        </w:rPr>
        <w:t xml:space="preserve"> </w:t>
      </w:r>
      <w:r w:rsidRPr="00721F49">
        <w:rPr>
          <w:rFonts w:ascii="Arial" w:hAnsi="Arial" w:cs="Arial"/>
          <w:sz w:val="20"/>
          <w:szCs w:val="20"/>
        </w:rPr>
        <w:t xml:space="preserve">nedílnou součástí této </w:t>
      </w:r>
      <w:r w:rsidR="00F96233" w:rsidRPr="00721F49">
        <w:rPr>
          <w:rFonts w:ascii="Arial" w:hAnsi="Arial" w:cs="Arial"/>
          <w:sz w:val="20"/>
          <w:szCs w:val="20"/>
        </w:rPr>
        <w:t>dohody</w:t>
      </w:r>
      <w:r w:rsidRPr="00721F49">
        <w:rPr>
          <w:rFonts w:ascii="Arial" w:hAnsi="Arial" w:cs="Arial"/>
          <w:sz w:val="20"/>
          <w:szCs w:val="20"/>
        </w:rPr>
        <w:t>.</w:t>
      </w:r>
      <w:r w:rsidR="00F96233" w:rsidRPr="00721F49">
        <w:rPr>
          <w:rFonts w:ascii="Arial" w:hAnsi="Arial" w:cs="Arial"/>
          <w:sz w:val="20"/>
          <w:szCs w:val="20"/>
        </w:rPr>
        <w:t xml:space="preserve"> Ceny uvedené v Příloze č. </w:t>
      </w:r>
      <w:r w:rsidR="00721F49" w:rsidRPr="00721F49">
        <w:rPr>
          <w:rFonts w:ascii="Arial" w:hAnsi="Arial" w:cs="Arial"/>
          <w:sz w:val="20"/>
          <w:szCs w:val="20"/>
        </w:rPr>
        <w:t>3</w:t>
      </w:r>
      <w:r w:rsidR="002063FB" w:rsidRPr="00721F49">
        <w:rPr>
          <w:rFonts w:ascii="Arial" w:hAnsi="Arial" w:cs="Arial"/>
          <w:sz w:val="20"/>
          <w:szCs w:val="20"/>
        </w:rPr>
        <w:t xml:space="preserve"> </w:t>
      </w:r>
      <w:r w:rsidR="00F96233" w:rsidRPr="00721F49">
        <w:rPr>
          <w:rFonts w:ascii="Arial" w:hAnsi="Arial" w:cs="Arial"/>
          <w:sz w:val="20"/>
          <w:szCs w:val="20"/>
        </w:rPr>
        <w:t>obsahují veškeré náklady zhotovitele nezbytné k řádnému provedení díla</w:t>
      </w:r>
      <w:r w:rsidR="00F96233" w:rsidRPr="00235042">
        <w:rPr>
          <w:rFonts w:ascii="Arial" w:hAnsi="Arial" w:cs="Arial"/>
          <w:sz w:val="20"/>
          <w:szCs w:val="20"/>
        </w:rPr>
        <w:t>.</w:t>
      </w:r>
      <w:r w:rsidR="002C46CF" w:rsidRPr="00235042">
        <w:rPr>
          <w:rFonts w:ascii="Arial" w:hAnsi="Arial" w:cs="Arial"/>
          <w:sz w:val="20"/>
          <w:szCs w:val="20"/>
        </w:rPr>
        <w:t xml:space="preserve"> V případě „</w:t>
      </w:r>
      <w:proofErr w:type="spellStart"/>
      <w:r w:rsidR="002C46CF" w:rsidRPr="00235042">
        <w:rPr>
          <w:rFonts w:ascii="Arial" w:hAnsi="Arial" w:cs="Arial"/>
          <w:sz w:val="20"/>
          <w:szCs w:val="20"/>
        </w:rPr>
        <w:t>minitendru</w:t>
      </w:r>
      <w:proofErr w:type="spellEnd"/>
      <w:r w:rsidR="002C46CF" w:rsidRPr="00235042">
        <w:rPr>
          <w:rFonts w:ascii="Arial" w:hAnsi="Arial" w:cs="Arial"/>
          <w:sz w:val="20"/>
          <w:szCs w:val="20"/>
        </w:rPr>
        <w:t>“ smluvní cena uvedená v objednávce vychází z nabídky zhotovitele v </w:t>
      </w:r>
      <w:proofErr w:type="spellStart"/>
      <w:r w:rsidR="002C46CF" w:rsidRPr="00235042">
        <w:rPr>
          <w:rFonts w:ascii="Arial" w:hAnsi="Arial" w:cs="Arial"/>
          <w:sz w:val="20"/>
          <w:szCs w:val="20"/>
        </w:rPr>
        <w:t>minite</w:t>
      </w:r>
      <w:r w:rsidR="006D13E4" w:rsidRPr="00235042">
        <w:rPr>
          <w:rFonts w:ascii="Arial" w:hAnsi="Arial" w:cs="Arial"/>
          <w:sz w:val="20"/>
          <w:szCs w:val="20"/>
        </w:rPr>
        <w:t>n</w:t>
      </w:r>
      <w:r w:rsidR="002C46CF" w:rsidRPr="00235042">
        <w:rPr>
          <w:rFonts w:ascii="Arial" w:hAnsi="Arial" w:cs="Arial"/>
          <w:sz w:val="20"/>
          <w:szCs w:val="20"/>
        </w:rPr>
        <w:t>dru</w:t>
      </w:r>
      <w:proofErr w:type="spellEnd"/>
      <w:r w:rsidR="002C46CF" w:rsidRPr="00235042">
        <w:rPr>
          <w:rFonts w:ascii="Arial" w:hAnsi="Arial" w:cs="Arial"/>
          <w:sz w:val="20"/>
          <w:szCs w:val="20"/>
        </w:rPr>
        <w:t xml:space="preserve">, kde cena je rovna nebo nižší cenám položek uvedených v rozpočtu projektových prací zhotovitele v příloze č. 3. </w:t>
      </w:r>
    </w:p>
    <w:p w14:paraId="0A5691BF" w14:textId="736E9302" w:rsidR="008F4B0A" w:rsidRPr="0092660A" w:rsidRDefault="00862AB9" w:rsidP="004B036B">
      <w:pPr>
        <w:numPr>
          <w:ilvl w:val="0"/>
          <w:numId w:val="5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92660A">
        <w:rPr>
          <w:rFonts w:ascii="Arial" w:hAnsi="Arial" w:cs="Arial"/>
          <w:sz w:val="20"/>
          <w:szCs w:val="20"/>
        </w:rPr>
        <w:t>Objednatel uhradí zhotoviteli cenu díla na základě jednotlivých účetních a daňových dokladů (dále jen „faktura“)</w:t>
      </w:r>
      <w:r w:rsidR="008F4B0A" w:rsidRPr="0092660A">
        <w:rPr>
          <w:rFonts w:ascii="Arial" w:hAnsi="Arial" w:cs="Arial"/>
          <w:sz w:val="20"/>
          <w:szCs w:val="20"/>
        </w:rPr>
        <w:t>,</w:t>
      </w:r>
      <w:r w:rsidRPr="0092660A">
        <w:rPr>
          <w:rFonts w:ascii="Arial" w:hAnsi="Arial" w:cs="Arial"/>
          <w:sz w:val="20"/>
          <w:szCs w:val="20"/>
        </w:rPr>
        <w:t xml:space="preserve"> vystaven</w:t>
      </w:r>
      <w:r w:rsidR="008F4B0A" w:rsidRPr="0092660A">
        <w:rPr>
          <w:rFonts w:ascii="Arial" w:hAnsi="Arial" w:cs="Arial"/>
          <w:sz w:val="20"/>
          <w:szCs w:val="20"/>
        </w:rPr>
        <w:t>ých</w:t>
      </w:r>
      <w:r w:rsidRPr="0092660A">
        <w:rPr>
          <w:rFonts w:ascii="Arial" w:hAnsi="Arial" w:cs="Arial"/>
          <w:sz w:val="20"/>
          <w:szCs w:val="20"/>
        </w:rPr>
        <w:t xml:space="preserve"> zhotovitelem ve dvou originálech,</w:t>
      </w:r>
      <w:r w:rsidR="00721F49" w:rsidRPr="0092660A">
        <w:rPr>
          <w:rFonts w:ascii="Arial" w:hAnsi="Arial" w:cs="Arial"/>
          <w:sz w:val="20"/>
          <w:szCs w:val="20"/>
        </w:rPr>
        <w:t xml:space="preserve"> </w:t>
      </w:r>
      <w:r w:rsidRPr="0092660A">
        <w:rPr>
          <w:rFonts w:ascii="Arial" w:hAnsi="Arial" w:cs="Arial"/>
          <w:sz w:val="20"/>
          <w:szCs w:val="20"/>
        </w:rPr>
        <w:t>a to převodním příkazem na účet zhotovitele. Faktura bude vystavena po předání</w:t>
      </w:r>
      <w:r w:rsidR="00721F49" w:rsidRPr="0092660A">
        <w:rPr>
          <w:rFonts w:ascii="Arial" w:hAnsi="Arial" w:cs="Arial"/>
          <w:sz w:val="20"/>
          <w:szCs w:val="20"/>
        </w:rPr>
        <w:t xml:space="preserve"> </w:t>
      </w:r>
      <w:r w:rsidRPr="0092660A">
        <w:rPr>
          <w:rFonts w:ascii="Arial" w:hAnsi="Arial" w:cs="Arial"/>
          <w:sz w:val="20"/>
          <w:szCs w:val="20"/>
        </w:rPr>
        <w:t>a převzetí každého jednotlivého řádně dokončeného</w:t>
      </w:r>
      <w:r w:rsidR="008F4B0A" w:rsidRPr="0092660A">
        <w:rPr>
          <w:rFonts w:ascii="Arial" w:hAnsi="Arial" w:cs="Arial"/>
          <w:sz w:val="20"/>
          <w:szCs w:val="20"/>
        </w:rPr>
        <w:t xml:space="preserve"> a předaného</w:t>
      </w:r>
      <w:r w:rsidRPr="0092660A">
        <w:rPr>
          <w:rFonts w:ascii="Arial" w:hAnsi="Arial" w:cs="Arial"/>
          <w:sz w:val="20"/>
          <w:szCs w:val="20"/>
        </w:rPr>
        <w:t xml:space="preserve"> díla na základě objednávek včetně odstranění případných vad </w:t>
      </w:r>
      <w:r w:rsidR="00202ECE">
        <w:rPr>
          <w:rFonts w:ascii="Arial" w:hAnsi="Arial" w:cs="Arial"/>
          <w:sz w:val="20"/>
          <w:szCs w:val="20"/>
        </w:rPr>
        <w:br/>
      </w:r>
      <w:r w:rsidRPr="0092660A">
        <w:rPr>
          <w:rFonts w:ascii="Arial" w:hAnsi="Arial" w:cs="Arial"/>
          <w:sz w:val="20"/>
          <w:szCs w:val="20"/>
        </w:rPr>
        <w:t xml:space="preserve">a nedodělků. Jako </w:t>
      </w:r>
      <w:r w:rsidR="008F4B0A" w:rsidRPr="0092660A">
        <w:rPr>
          <w:rFonts w:ascii="Arial" w:hAnsi="Arial" w:cs="Arial"/>
          <w:sz w:val="20"/>
          <w:szCs w:val="20"/>
        </w:rPr>
        <w:t xml:space="preserve">objednatel </w:t>
      </w:r>
      <w:r w:rsidRPr="0092660A">
        <w:rPr>
          <w:rFonts w:ascii="Arial" w:hAnsi="Arial" w:cs="Arial"/>
          <w:sz w:val="20"/>
          <w:szCs w:val="20"/>
        </w:rPr>
        <w:t>bude na faktuř</w:t>
      </w:r>
      <w:r w:rsidR="00A638E9" w:rsidRPr="0092660A">
        <w:rPr>
          <w:rFonts w:ascii="Arial" w:hAnsi="Arial" w:cs="Arial"/>
          <w:sz w:val="20"/>
          <w:szCs w:val="20"/>
        </w:rPr>
        <w:t>e uveden Státní pozemkový úřad</w:t>
      </w:r>
      <w:r w:rsidRPr="0092660A">
        <w:rPr>
          <w:rFonts w:ascii="Arial" w:hAnsi="Arial" w:cs="Arial"/>
          <w:sz w:val="20"/>
          <w:szCs w:val="20"/>
        </w:rPr>
        <w:t>.</w:t>
      </w:r>
      <w:r w:rsidR="008F4B0A" w:rsidRPr="0092660A">
        <w:rPr>
          <w:rFonts w:ascii="Arial" w:hAnsi="Arial" w:cs="Arial"/>
          <w:sz w:val="20"/>
          <w:szCs w:val="20"/>
        </w:rPr>
        <w:t xml:space="preserve"> Nedílnou součástí každého daňového dokladu - faktury musí být kalkulace ceny díla, která bude vždy předem odsouhlasena příslušným vedoucím organizačního útvaru objednatele dle objednávky. </w:t>
      </w:r>
    </w:p>
    <w:p w14:paraId="362205EF" w14:textId="2A4C812B" w:rsidR="002063FB" w:rsidRPr="004546CC" w:rsidRDefault="00862AB9" w:rsidP="0092660A">
      <w:pPr>
        <w:numPr>
          <w:ilvl w:val="0"/>
          <w:numId w:val="5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 xml:space="preserve">Faktura musí mít náležitosti daňového dokladu, dále na ní musí být uvedeno číslo </w:t>
      </w:r>
      <w:r w:rsidR="008F4B0A" w:rsidRPr="004546CC">
        <w:rPr>
          <w:rFonts w:ascii="Arial" w:hAnsi="Arial" w:cs="Arial"/>
          <w:sz w:val="20"/>
          <w:szCs w:val="20"/>
        </w:rPr>
        <w:t xml:space="preserve">dohody </w:t>
      </w:r>
      <w:r w:rsidR="00D13B26">
        <w:rPr>
          <w:rFonts w:ascii="Arial" w:hAnsi="Arial" w:cs="Arial"/>
          <w:sz w:val="20"/>
          <w:szCs w:val="20"/>
        </w:rPr>
        <w:br/>
      </w:r>
      <w:r w:rsidRPr="004546CC">
        <w:rPr>
          <w:rFonts w:ascii="Arial" w:hAnsi="Arial" w:cs="Arial"/>
          <w:sz w:val="20"/>
          <w:szCs w:val="20"/>
        </w:rPr>
        <w:t>a specifikace příslušné objednávky</w:t>
      </w:r>
      <w:r w:rsidR="00D13B26">
        <w:rPr>
          <w:rFonts w:ascii="Arial" w:hAnsi="Arial" w:cs="Arial"/>
          <w:sz w:val="20"/>
          <w:szCs w:val="20"/>
        </w:rPr>
        <w:t xml:space="preserve">. </w:t>
      </w:r>
      <w:r w:rsidRPr="004546CC">
        <w:rPr>
          <w:rFonts w:ascii="Arial" w:hAnsi="Arial" w:cs="Arial"/>
          <w:sz w:val="20"/>
          <w:szCs w:val="20"/>
        </w:rPr>
        <w:t xml:space="preserve">V případě, že faktura nebude splňovat náležitosti stanovené platnými právními předpisy či touto </w:t>
      </w:r>
      <w:r w:rsidR="008F4B0A" w:rsidRPr="004546CC">
        <w:rPr>
          <w:rFonts w:ascii="Arial" w:hAnsi="Arial" w:cs="Arial"/>
          <w:sz w:val="20"/>
          <w:szCs w:val="20"/>
        </w:rPr>
        <w:t>dohodou</w:t>
      </w:r>
      <w:r w:rsidRPr="004546CC">
        <w:rPr>
          <w:rFonts w:ascii="Arial" w:hAnsi="Arial" w:cs="Arial"/>
          <w:sz w:val="20"/>
          <w:szCs w:val="20"/>
        </w:rPr>
        <w:t>, je objednatel oprávněn vrátit fakturu zhotoviteli k opravě či doplnění. Lhůta splatnosti počíná běžet dnem doručení opravené faktury.</w:t>
      </w:r>
      <w:r w:rsidR="002063FB" w:rsidRPr="004546CC">
        <w:rPr>
          <w:rFonts w:ascii="Arial" w:hAnsi="Arial" w:cs="Arial"/>
          <w:sz w:val="20"/>
          <w:szCs w:val="20"/>
        </w:rPr>
        <w:t xml:space="preserve"> Nová lhůta splatnosti v délce 30 kalendářních dnů počne plynout ode dne doručení opraveného daňového dokladu - faktury objednateli.</w:t>
      </w:r>
    </w:p>
    <w:p w14:paraId="524A687B" w14:textId="77777777" w:rsidR="00862AB9" w:rsidRPr="004546CC" w:rsidRDefault="00862AB9" w:rsidP="0092660A">
      <w:pPr>
        <w:numPr>
          <w:ilvl w:val="0"/>
          <w:numId w:val="5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Objednatel neposkytuje zálohy.</w:t>
      </w:r>
    </w:p>
    <w:p w14:paraId="0B971B8A" w14:textId="7552EFD6" w:rsidR="007A0852" w:rsidRPr="004546CC" w:rsidRDefault="00862AB9" w:rsidP="0092660A">
      <w:pPr>
        <w:pStyle w:val="Odstavecseseznamem"/>
        <w:numPr>
          <w:ilvl w:val="0"/>
          <w:numId w:val="5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 xml:space="preserve">Maximální objem fakturovaných prací </w:t>
      </w:r>
      <w:r w:rsidR="00616410" w:rsidRPr="004546CC">
        <w:rPr>
          <w:rFonts w:ascii="Arial" w:hAnsi="Arial" w:cs="Arial"/>
          <w:sz w:val="20"/>
          <w:szCs w:val="20"/>
        </w:rPr>
        <w:t>z</w:t>
      </w:r>
      <w:r w:rsidR="00156E1C">
        <w:rPr>
          <w:rFonts w:ascii="Arial" w:hAnsi="Arial" w:cs="Arial"/>
          <w:sz w:val="20"/>
          <w:szCs w:val="20"/>
        </w:rPr>
        <w:t>a celou dobu trvání této rámcové dohody</w:t>
      </w:r>
      <w:r w:rsidR="00616410" w:rsidRPr="004546CC">
        <w:rPr>
          <w:rFonts w:ascii="Arial" w:hAnsi="Arial" w:cs="Arial"/>
          <w:sz w:val="20"/>
          <w:szCs w:val="20"/>
        </w:rPr>
        <w:t xml:space="preserve"> </w:t>
      </w:r>
      <w:r w:rsidRPr="004546CC">
        <w:rPr>
          <w:rFonts w:ascii="Arial" w:hAnsi="Arial" w:cs="Arial"/>
          <w:sz w:val="20"/>
          <w:szCs w:val="20"/>
        </w:rPr>
        <w:t xml:space="preserve">nepřesáhne </w:t>
      </w:r>
      <w:r w:rsidR="00791439">
        <w:rPr>
          <w:rFonts w:ascii="Arial" w:hAnsi="Arial" w:cs="Arial"/>
          <w:sz w:val="20"/>
          <w:szCs w:val="20"/>
        </w:rPr>
        <w:t>1 2</w:t>
      </w:r>
      <w:r w:rsidR="00502D28">
        <w:rPr>
          <w:rFonts w:ascii="Arial" w:hAnsi="Arial" w:cs="Arial"/>
          <w:sz w:val="20"/>
          <w:szCs w:val="20"/>
        </w:rPr>
        <w:t>0</w:t>
      </w:r>
      <w:r w:rsidR="00A81A2F">
        <w:rPr>
          <w:rFonts w:ascii="Arial" w:hAnsi="Arial" w:cs="Arial"/>
          <w:sz w:val="20"/>
          <w:szCs w:val="20"/>
        </w:rPr>
        <w:t>0</w:t>
      </w:r>
      <w:r w:rsidR="00B973B0">
        <w:rPr>
          <w:rFonts w:ascii="Arial" w:hAnsi="Arial" w:cs="Arial"/>
          <w:sz w:val="20"/>
          <w:szCs w:val="20"/>
        </w:rPr>
        <w:t> 0</w:t>
      </w:r>
      <w:r w:rsidR="00721F49">
        <w:rPr>
          <w:rFonts w:ascii="Arial" w:hAnsi="Arial" w:cs="Arial"/>
          <w:sz w:val="20"/>
          <w:szCs w:val="20"/>
        </w:rPr>
        <w:t>00</w:t>
      </w:r>
      <w:r w:rsidR="00B973B0">
        <w:rPr>
          <w:rFonts w:ascii="Arial" w:hAnsi="Arial" w:cs="Arial"/>
          <w:sz w:val="20"/>
          <w:szCs w:val="20"/>
        </w:rPr>
        <w:t>,-</w:t>
      </w:r>
      <w:r w:rsidR="00721F49">
        <w:rPr>
          <w:rFonts w:ascii="Arial" w:hAnsi="Arial" w:cs="Arial"/>
          <w:sz w:val="20"/>
          <w:szCs w:val="20"/>
        </w:rPr>
        <w:t xml:space="preserve"> Kč, (slovy:</w:t>
      </w:r>
      <w:r w:rsidR="00791439" w:rsidRPr="006571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91439">
        <w:rPr>
          <w:rFonts w:ascii="Arial" w:hAnsi="Arial" w:cs="Arial"/>
          <w:sz w:val="20"/>
          <w:szCs w:val="20"/>
        </w:rPr>
        <w:t>jedenmiliondvěstětisíc</w:t>
      </w:r>
      <w:proofErr w:type="spellEnd"/>
      <w:r w:rsidR="007A0852" w:rsidRPr="004546CC">
        <w:rPr>
          <w:rFonts w:ascii="Arial" w:hAnsi="Arial" w:cs="Arial"/>
          <w:sz w:val="20"/>
          <w:szCs w:val="20"/>
        </w:rPr>
        <w:t xml:space="preserve"> korun českých) bez DPH.</w:t>
      </w:r>
    </w:p>
    <w:p w14:paraId="3F084357" w14:textId="77777777" w:rsidR="00862AB9" w:rsidRPr="004546CC" w:rsidRDefault="00862AB9" w:rsidP="0092660A">
      <w:pPr>
        <w:numPr>
          <w:ilvl w:val="0"/>
          <w:numId w:val="5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Objednatel je oprávněn pozastavit či jednostranně započíst platbu proti pohledávce zhotovitele z kteréhokoliv z následujících důvodů:</w:t>
      </w:r>
    </w:p>
    <w:p w14:paraId="3B0C4203" w14:textId="77777777" w:rsidR="00862AB9" w:rsidRPr="004546CC" w:rsidRDefault="00502F80" w:rsidP="0092660A">
      <w:pPr>
        <w:numPr>
          <w:ilvl w:val="0"/>
          <w:numId w:val="15"/>
        </w:numPr>
        <w:spacing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vad a nedodělků díla;</w:t>
      </w:r>
    </w:p>
    <w:p w14:paraId="604D4C06" w14:textId="77777777" w:rsidR="00862AB9" w:rsidRPr="004546CC" w:rsidRDefault="00862AB9" w:rsidP="0092660A">
      <w:pPr>
        <w:numPr>
          <w:ilvl w:val="0"/>
          <w:numId w:val="15"/>
        </w:numPr>
        <w:spacing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oprávněných nároků vznesených třetími osobami vůči objednateli v</w:t>
      </w:r>
      <w:r w:rsidR="00007ACA" w:rsidRPr="004546CC">
        <w:rPr>
          <w:rFonts w:ascii="Arial" w:hAnsi="Arial" w:cs="Arial"/>
          <w:sz w:val="20"/>
          <w:szCs w:val="20"/>
        </w:rPr>
        <w:t> </w:t>
      </w:r>
      <w:r w:rsidRPr="004546CC">
        <w:rPr>
          <w:rFonts w:ascii="Arial" w:hAnsi="Arial" w:cs="Arial"/>
          <w:sz w:val="20"/>
          <w:szCs w:val="20"/>
        </w:rPr>
        <w:t>souvislosti</w:t>
      </w:r>
      <w:r w:rsidR="00007ACA" w:rsidRPr="004546CC">
        <w:rPr>
          <w:rFonts w:ascii="Arial" w:hAnsi="Arial" w:cs="Arial"/>
          <w:sz w:val="20"/>
          <w:szCs w:val="20"/>
        </w:rPr>
        <w:br/>
      </w:r>
      <w:r w:rsidRPr="004546CC">
        <w:rPr>
          <w:rFonts w:ascii="Arial" w:hAnsi="Arial" w:cs="Arial"/>
          <w:sz w:val="20"/>
          <w:szCs w:val="20"/>
        </w:rPr>
        <w:t>s neplněním povinností zhotovitelem</w:t>
      </w:r>
      <w:r w:rsidR="00502F80" w:rsidRPr="004546CC">
        <w:rPr>
          <w:rFonts w:ascii="Arial" w:hAnsi="Arial" w:cs="Arial"/>
          <w:sz w:val="20"/>
          <w:szCs w:val="20"/>
        </w:rPr>
        <w:t>;</w:t>
      </w:r>
    </w:p>
    <w:p w14:paraId="106A6158" w14:textId="77777777" w:rsidR="00862AB9" w:rsidRPr="004546CC" w:rsidRDefault="00862AB9" w:rsidP="0092660A">
      <w:pPr>
        <w:numPr>
          <w:ilvl w:val="0"/>
          <w:numId w:val="15"/>
        </w:numPr>
        <w:spacing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škody způ</w:t>
      </w:r>
      <w:r w:rsidR="00502F80" w:rsidRPr="004546CC">
        <w:rPr>
          <w:rFonts w:ascii="Arial" w:hAnsi="Arial" w:cs="Arial"/>
          <w:sz w:val="20"/>
          <w:szCs w:val="20"/>
        </w:rPr>
        <w:t>sobené objednateli;</w:t>
      </w:r>
    </w:p>
    <w:p w14:paraId="5C25144E" w14:textId="77777777" w:rsidR="00862AB9" w:rsidRPr="004546CC" w:rsidRDefault="00862AB9" w:rsidP="0092660A">
      <w:pPr>
        <w:numPr>
          <w:ilvl w:val="0"/>
          <w:numId w:val="15"/>
        </w:numPr>
        <w:spacing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opakovaného neplnění povinností ze strany zhotovitele a nepo</w:t>
      </w:r>
      <w:r w:rsidR="00502F80" w:rsidRPr="004546CC">
        <w:rPr>
          <w:rFonts w:ascii="Arial" w:hAnsi="Arial" w:cs="Arial"/>
          <w:sz w:val="20"/>
          <w:szCs w:val="20"/>
        </w:rPr>
        <w:t>stupování v</w:t>
      </w:r>
      <w:r w:rsidR="00007ACA" w:rsidRPr="004546CC">
        <w:rPr>
          <w:rFonts w:ascii="Arial" w:hAnsi="Arial" w:cs="Arial"/>
          <w:sz w:val="20"/>
          <w:szCs w:val="20"/>
        </w:rPr>
        <w:t> </w:t>
      </w:r>
      <w:r w:rsidR="00502F80" w:rsidRPr="004546CC">
        <w:rPr>
          <w:rFonts w:ascii="Arial" w:hAnsi="Arial" w:cs="Arial"/>
          <w:sz w:val="20"/>
          <w:szCs w:val="20"/>
        </w:rPr>
        <w:t>souladu</w:t>
      </w:r>
      <w:r w:rsidR="00007ACA" w:rsidRPr="004546CC">
        <w:rPr>
          <w:rFonts w:ascii="Arial" w:hAnsi="Arial" w:cs="Arial"/>
          <w:sz w:val="20"/>
          <w:szCs w:val="20"/>
        </w:rPr>
        <w:br/>
      </w:r>
      <w:r w:rsidR="00502F80" w:rsidRPr="004546CC">
        <w:rPr>
          <w:rFonts w:ascii="Arial" w:hAnsi="Arial" w:cs="Arial"/>
          <w:sz w:val="20"/>
          <w:szCs w:val="20"/>
        </w:rPr>
        <w:t xml:space="preserve">s </w:t>
      </w:r>
      <w:r w:rsidR="0077551E" w:rsidRPr="004546CC">
        <w:rPr>
          <w:rFonts w:ascii="Arial" w:hAnsi="Arial" w:cs="Arial"/>
          <w:sz w:val="20"/>
          <w:szCs w:val="20"/>
        </w:rPr>
        <w:t>dohodou</w:t>
      </w:r>
      <w:r w:rsidR="00502F80" w:rsidRPr="004546CC">
        <w:rPr>
          <w:rFonts w:ascii="Arial" w:hAnsi="Arial" w:cs="Arial"/>
          <w:sz w:val="20"/>
          <w:szCs w:val="20"/>
        </w:rPr>
        <w:t>;</w:t>
      </w:r>
      <w:r w:rsidRPr="004546CC">
        <w:rPr>
          <w:rFonts w:ascii="Arial" w:hAnsi="Arial" w:cs="Arial"/>
          <w:sz w:val="20"/>
          <w:szCs w:val="20"/>
        </w:rPr>
        <w:t xml:space="preserve"> nebo </w:t>
      </w:r>
    </w:p>
    <w:p w14:paraId="1588DC0A" w14:textId="77777777" w:rsidR="00862AB9" w:rsidRPr="004546CC" w:rsidRDefault="00862AB9" w:rsidP="0092660A">
      <w:pPr>
        <w:numPr>
          <w:ilvl w:val="0"/>
          <w:numId w:val="15"/>
        </w:numPr>
        <w:spacing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 xml:space="preserve">v případě existence jakýchkoliv oprávněných finančních či jiných nároků objednatele vůči zhotoviteli. </w:t>
      </w:r>
    </w:p>
    <w:p w14:paraId="3E6E2E18" w14:textId="78C6A6BD" w:rsidR="0077551E" w:rsidRPr="004546CC" w:rsidRDefault="00862AB9" w:rsidP="0092660A">
      <w:pPr>
        <w:numPr>
          <w:ilvl w:val="0"/>
          <w:numId w:val="5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 xml:space="preserve">Splatnost řádně vystavených daňových dokladů </w:t>
      </w:r>
      <w:r w:rsidR="002063FB" w:rsidRPr="004546CC">
        <w:rPr>
          <w:rFonts w:ascii="Arial" w:hAnsi="Arial" w:cs="Arial"/>
          <w:sz w:val="20"/>
          <w:szCs w:val="20"/>
        </w:rPr>
        <w:t xml:space="preserve">- </w:t>
      </w:r>
      <w:r w:rsidRPr="004546CC">
        <w:rPr>
          <w:rFonts w:ascii="Arial" w:hAnsi="Arial" w:cs="Arial"/>
          <w:sz w:val="20"/>
          <w:szCs w:val="20"/>
        </w:rPr>
        <w:t xml:space="preserve">faktur, obsahujících náležitosti uvedené v zák. </w:t>
      </w:r>
      <w:r w:rsidR="00D13B26">
        <w:rPr>
          <w:rFonts w:ascii="Arial" w:hAnsi="Arial" w:cs="Arial"/>
          <w:sz w:val="20"/>
          <w:szCs w:val="20"/>
        </w:rPr>
        <w:br/>
      </w:r>
      <w:r w:rsidRPr="004546CC">
        <w:rPr>
          <w:rFonts w:ascii="Arial" w:hAnsi="Arial" w:cs="Arial"/>
          <w:sz w:val="20"/>
          <w:szCs w:val="20"/>
        </w:rPr>
        <w:t xml:space="preserve">č. 235/2004 Sb., o </w:t>
      </w:r>
      <w:r w:rsidR="007A0852" w:rsidRPr="004546CC">
        <w:rPr>
          <w:rFonts w:ascii="Arial" w:hAnsi="Arial" w:cs="Arial"/>
          <w:sz w:val="20"/>
          <w:szCs w:val="20"/>
        </w:rPr>
        <w:t>dani z přidané hodnoty</w:t>
      </w:r>
      <w:r w:rsidRPr="004546CC">
        <w:rPr>
          <w:rFonts w:ascii="Arial" w:hAnsi="Arial" w:cs="Arial"/>
          <w:sz w:val="20"/>
          <w:szCs w:val="20"/>
        </w:rPr>
        <w:t>, ve znění pozdějších předpisů, činí 30 kalendářních dnů ode dne jejich doručení objednateli.</w:t>
      </w:r>
      <w:r w:rsidR="0077551E" w:rsidRPr="004546CC">
        <w:rPr>
          <w:rFonts w:ascii="Arial" w:hAnsi="Arial" w:cs="Arial"/>
          <w:sz w:val="20"/>
          <w:szCs w:val="20"/>
        </w:rPr>
        <w:t xml:space="preserve"> Cena dílčího plnění bude vyčíslena jako cena bez DPH, DPH bude vyčíslena samostatně a dále bude vyčíslena cena včetně DPH.</w:t>
      </w:r>
    </w:p>
    <w:p w14:paraId="23EB2CFB" w14:textId="4DAB6E9E" w:rsidR="00862AB9" w:rsidRPr="004546CC" w:rsidRDefault="00862AB9" w:rsidP="0092660A">
      <w:pPr>
        <w:numPr>
          <w:ilvl w:val="0"/>
          <w:numId w:val="5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lastRenderedPageBreak/>
        <w:t>Poslední faktura v kalendářním roce musí být objednateli doručena nejpozději</w:t>
      </w:r>
      <w:r w:rsidR="00007ACA" w:rsidRPr="004546CC">
        <w:rPr>
          <w:rFonts w:ascii="Arial" w:hAnsi="Arial" w:cs="Arial"/>
          <w:sz w:val="20"/>
          <w:szCs w:val="20"/>
        </w:rPr>
        <w:br/>
      </w:r>
      <w:r w:rsidR="008B33B2" w:rsidRPr="008B33B2">
        <w:rPr>
          <w:rFonts w:ascii="Arial" w:hAnsi="Arial" w:cs="Arial"/>
          <w:color w:val="000000" w:themeColor="text1"/>
          <w:sz w:val="20"/>
          <w:szCs w:val="20"/>
        </w:rPr>
        <w:t>4.12.</w:t>
      </w:r>
      <w:r w:rsidRPr="008B33B2">
        <w:rPr>
          <w:rFonts w:ascii="Arial" w:hAnsi="Arial" w:cs="Arial"/>
          <w:color w:val="000000" w:themeColor="text1"/>
          <w:sz w:val="20"/>
          <w:szCs w:val="20"/>
        </w:rPr>
        <w:t xml:space="preserve"> příslušného </w:t>
      </w:r>
      <w:r w:rsidRPr="004546CC">
        <w:rPr>
          <w:rFonts w:ascii="Arial" w:hAnsi="Arial" w:cs="Arial"/>
          <w:sz w:val="20"/>
          <w:szCs w:val="20"/>
        </w:rPr>
        <w:t>kalendářního roku.</w:t>
      </w:r>
    </w:p>
    <w:p w14:paraId="10295FFE" w14:textId="77777777" w:rsidR="00862AB9" w:rsidRPr="004546CC" w:rsidRDefault="00862AB9" w:rsidP="0092660A">
      <w:pPr>
        <w:numPr>
          <w:ilvl w:val="0"/>
          <w:numId w:val="5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Fakturační adresa: Státní pozemkový úřad, Husinecká 1024/11a, 130 00 Praha 3</w:t>
      </w:r>
      <w:r w:rsidR="00891FC5" w:rsidRPr="004546CC">
        <w:rPr>
          <w:rFonts w:ascii="Arial" w:hAnsi="Arial" w:cs="Arial"/>
          <w:sz w:val="20"/>
          <w:szCs w:val="20"/>
        </w:rPr>
        <w:t xml:space="preserve"> - Žižkov</w:t>
      </w:r>
      <w:r w:rsidR="00A638E9" w:rsidRPr="004546CC">
        <w:rPr>
          <w:rFonts w:ascii="Arial" w:hAnsi="Arial" w:cs="Arial"/>
          <w:sz w:val="20"/>
          <w:szCs w:val="20"/>
        </w:rPr>
        <w:t>.</w:t>
      </w:r>
    </w:p>
    <w:p w14:paraId="1E545FB4" w14:textId="580FFB44" w:rsidR="00862AB9" w:rsidRPr="004546CC" w:rsidRDefault="00862AB9" w:rsidP="0092660A">
      <w:pPr>
        <w:numPr>
          <w:ilvl w:val="0"/>
          <w:numId w:val="5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 xml:space="preserve">Zhotovitel bere na vědomí, že objednatel je organizační složkou státu a jeho stav účtu závisí </w:t>
      </w:r>
      <w:r w:rsidR="00D13B26">
        <w:rPr>
          <w:rFonts w:ascii="Arial" w:hAnsi="Arial" w:cs="Arial"/>
          <w:sz w:val="20"/>
          <w:szCs w:val="20"/>
        </w:rPr>
        <w:br/>
      </w:r>
      <w:r w:rsidRPr="004546CC">
        <w:rPr>
          <w:rFonts w:ascii="Arial" w:hAnsi="Arial" w:cs="Arial"/>
          <w:sz w:val="20"/>
          <w:szCs w:val="20"/>
        </w:rPr>
        <w:t xml:space="preserve">na převodu finančních zdrojů ze státního rozpočtu. V případě nedostatku finančních prostředků </w:t>
      </w:r>
      <w:r w:rsidR="00D13B26">
        <w:rPr>
          <w:rFonts w:ascii="Arial" w:hAnsi="Arial" w:cs="Arial"/>
          <w:sz w:val="20"/>
          <w:szCs w:val="20"/>
        </w:rPr>
        <w:br/>
      </w:r>
      <w:r w:rsidRPr="004546CC">
        <w:rPr>
          <w:rFonts w:ascii="Arial" w:hAnsi="Arial" w:cs="Arial"/>
          <w:sz w:val="20"/>
          <w:szCs w:val="20"/>
        </w:rPr>
        <w:t>na účtu objednatele se smluvní strany zavazují jednat o vyřešení této situace. Časová prodleva z těchto důvodů n</w:t>
      </w:r>
      <w:r w:rsidR="00A638E9" w:rsidRPr="004546CC">
        <w:rPr>
          <w:rFonts w:ascii="Arial" w:hAnsi="Arial" w:cs="Arial"/>
          <w:sz w:val="20"/>
          <w:szCs w:val="20"/>
        </w:rPr>
        <w:t>emůže být považována za zaviněné</w:t>
      </w:r>
      <w:r w:rsidRPr="004546CC">
        <w:rPr>
          <w:rFonts w:ascii="Arial" w:hAnsi="Arial" w:cs="Arial"/>
          <w:sz w:val="20"/>
          <w:szCs w:val="20"/>
        </w:rPr>
        <w:t xml:space="preserve"> prodlení na straně objednatele a z tohoto důvodu n</w:t>
      </w:r>
      <w:r w:rsidR="00A638E9" w:rsidRPr="004546CC">
        <w:rPr>
          <w:rFonts w:ascii="Arial" w:hAnsi="Arial" w:cs="Arial"/>
          <w:sz w:val="20"/>
          <w:szCs w:val="20"/>
        </w:rPr>
        <w:t>emůže být považována za zaviněné</w:t>
      </w:r>
      <w:r w:rsidRPr="004546CC">
        <w:rPr>
          <w:rFonts w:ascii="Arial" w:hAnsi="Arial" w:cs="Arial"/>
          <w:sz w:val="20"/>
          <w:szCs w:val="20"/>
        </w:rPr>
        <w:t xml:space="preserve"> prodlení na straně objednatele a z tohoto důvodu nelze vůči objednateli uplatňovat žádné sankce.</w:t>
      </w:r>
    </w:p>
    <w:p w14:paraId="25E83A5C" w14:textId="77777777" w:rsidR="00862AB9" w:rsidRPr="004546CC" w:rsidRDefault="00862AB9" w:rsidP="0092660A">
      <w:pPr>
        <w:numPr>
          <w:ilvl w:val="0"/>
          <w:numId w:val="5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59139737" w14:textId="77777777" w:rsidR="00862AB9" w:rsidRPr="004546CC" w:rsidRDefault="00862AB9" w:rsidP="00DC1150">
      <w:pPr>
        <w:rPr>
          <w:rFonts w:ascii="Arial" w:hAnsi="Arial" w:cs="Arial"/>
          <w:sz w:val="20"/>
          <w:szCs w:val="20"/>
        </w:rPr>
      </w:pPr>
    </w:p>
    <w:p w14:paraId="5F9CF0DF" w14:textId="77777777" w:rsidR="00BE2779" w:rsidRPr="009B5830" w:rsidRDefault="009B5830" w:rsidP="009B5830">
      <w:pPr>
        <w:jc w:val="center"/>
        <w:rPr>
          <w:rFonts w:ascii="Arial" w:hAnsi="Arial" w:cs="Arial"/>
          <w:sz w:val="20"/>
          <w:szCs w:val="20"/>
        </w:rPr>
      </w:pPr>
      <w:r w:rsidRPr="009B5830">
        <w:rPr>
          <w:rFonts w:ascii="Arial" w:hAnsi="Arial" w:cs="Arial"/>
          <w:sz w:val="20"/>
          <w:szCs w:val="20"/>
        </w:rPr>
        <w:t>IX.</w:t>
      </w:r>
    </w:p>
    <w:p w14:paraId="22D17753" w14:textId="77777777" w:rsidR="00BE2779" w:rsidRPr="00323808" w:rsidRDefault="005D7DD8" w:rsidP="0005144B">
      <w:pPr>
        <w:jc w:val="center"/>
        <w:rPr>
          <w:rFonts w:ascii="Arial" w:hAnsi="Arial" w:cs="Arial"/>
          <w:sz w:val="20"/>
          <w:szCs w:val="20"/>
          <w:u w:val="single"/>
        </w:rPr>
      </w:pPr>
      <w:r w:rsidRPr="00323808">
        <w:rPr>
          <w:rFonts w:ascii="Arial" w:hAnsi="Arial" w:cs="Arial"/>
          <w:sz w:val="20"/>
          <w:szCs w:val="20"/>
          <w:u w:val="single"/>
        </w:rPr>
        <w:t>Závazky smluvních stran</w:t>
      </w:r>
    </w:p>
    <w:p w14:paraId="58DB7C99" w14:textId="77777777" w:rsidR="005D7DD8" w:rsidRPr="00323808" w:rsidRDefault="005D7DD8" w:rsidP="00DC1150">
      <w:pPr>
        <w:tabs>
          <w:tab w:val="left" w:pos="0"/>
        </w:tabs>
        <w:rPr>
          <w:rFonts w:ascii="Arial" w:hAnsi="Arial" w:cs="Arial"/>
          <w:iCs/>
          <w:sz w:val="20"/>
          <w:szCs w:val="20"/>
          <w:u w:val="single"/>
        </w:rPr>
      </w:pPr>
    </w:p>
    <w:p w14:paraId="7747E46D" w14:textId="77777777" w:rsidR="000027E0" w:rsidRPr="00323808" w:rsidRDefault="005D7DD8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Objednavatel opatří k provedení díla dostupnou dokumentaci o privatizované jednotce.</w:t>
      </w:r>
    </w:p>
    <w:p w14:paraId="1C132A8D" w14:textId="7954E213" w:rsidR="00580967" w:rsidRPr="00323808" w:rsidRDefault="00580967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Objednavatel se zavazuje v rámci každé objednávky vytvořit zhotoviteli podmínky pro řádné </w:t>
      </w:r>
      <w:r w:rsidR="007A078B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>a bezpečné provedení díla a poskytnout mu potřebnou součinnost.</w:t>
      </w:r>
    </w:p>
    <w:p w14:paraId="26542DEE" w14:textId="77777777" w:rsidR="00B52342" w:rsidRPr="009B5830" w:rsidRDefault="005D7DD8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Objednavatel umožní pracovníkům zhotovitele provádět odborné práce v zájmovém území a okolí.</w:t>
      </w:r>
    </w:p>
    <w:p w14:paraId="0672BA9D" w14:textId="471342D7" w:rsidR="000027E0" w:rsidRPr="00323808" w:rsidRDefault="005D7DD8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V případě potřeby objednavatel předá zhotoviteli dokumentaci o průběhu inženýrských síti</w:t>
      </w:r>
      <w:r w:rsidR="00792F61" w:rsidRPr="00323808">
        <w:rPr>
          <w:rFonts w:ascii="Arial" w:hAnsi="Arial" w:cs="Arial"/>
          <w:sz w:val="20"/>
          <w:szCs w:val="20"/>
        </w:rPr>
        <w:t xml:space="preserve"> a děl, </w:t>
      </w:r>
      <w:r w:rsidR="007A078B">
        <w:rPr>
          <w:rFonts w:ascii="Arial" w:hAnsi="Arial" w:cs="Arial"/>
          <w:sz w:val="20"/>
          <w:szCs w:val="20"/>
        </w:rPr>
        <w:br/>
      </w:r>
      <w:r w:rsidR="00792F61" w:rsidRPr="00323808">
        <w:rPr>
          <w:rFonts w:ascii="Arial" w:hAnsi="Arial" w:cs="Arial"/>
          <w:sz w:val="20"/>
          <w:szCs w:val="20"/>
        </w:rPr>
        <w:t>tj. o situaci se zakreslením stávajících inženýrských sítí a technologických děl</w:t>
      </w:r>
      <w:r w:rsidR="000027E0" w:rsidRPr="00323808">
        <w:rPr>
          <w:rFonts w:ascii="Arial" w:hAnsi="Arial" w:cs="Arial"/>
          <w:sz w:val="20"/>
          <w:szCs w:val="20"/>
        </w:rPr>
        <w:t>.</w:t>
      </w:r>
    </w:p>
    <w:p w14:paraId="7A6DC085" w14:textId="77777777" w:rsidR="000027E0" w:rsidRPr="00323808" w:rsidRDefault="00792F61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V případě potřeby objednavatel vystaví zhotoviteli plnou moc k zastoupení objednavatele při jednání s orgány státní správy a samosprávy pro činnosti spojené s předmětem dohody uvedeným v č</w:t>
      </w:r>
      <w:r w:rsidR="00DC1150" w:rsidRPr="00323808">
        <w:rPr>
          <w:rFonts w:ascii="Arial" w:hAnsi="Arial" w:cs="Arial"/>
          <w:sz w:val="20"/>
          <w:szCs w:val="20"/>
        </w:rPr>
        <w:t>lánku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DC1150" w:rsidRPr="00323808">
        <w:rPr>
          <w:rFonts w:ascii="Arial" w:hAnsi="Arial" w:cs="Arial"/>
          <w:sz w:val="20"/>
          <w:szCs w:val="20"/>
        </w:rPr>
        <w:t>II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721F49">
        <w:rPr>
          <w:rFonts w:ascii="Arial" w:hAnsi="Arial" w:cs="Arial"/>
          <w:sz w:val="20"/>
          <w:szCs w:val="20"/>
        </w:rPr>
        <w:t xml:space="preserve">této </w:t>
      </w:r>
      <w:r w:rsidRPr="00323808">
        <w:rPr>
          <w:rFonts w:ascii="Arial" w:hAnsi="Arial" w:cs="Arial"/>
          <w:sz w:val="20"/>
          <w:szCs w:val="20"/>
        </w:rPr>
        <w:t>dohody.</w:t>
      </w:r>
    </w:p>
    <w:p w14:paraId="5F7FA3F4" w14:textId="77777777" w:rsidR="00862AB9" w:rsidRPr="00323808" w:rsidRDefault="00792F61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Objednavatel umožní zhotoviteli odběr elektrické energie a vody na zabezpečení odborných prací.</w:t>
      </w:r>
    </w:p>
    <w:p w14:paraId="3EC1A860" w14:textId="77777777" w:rsidR="000027E0" w:rsidRPr="00323808" w:rsidRDefault="000027E0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Zhotovitel bude provádět objednané práce tak, aby nenarušil pracovní činnost v zájmovém území.</w:t>
      </w:r>
    </w:p>
    <w:p w14:paraId="26653176" w14:textId="77777777" w:rsidR="0005144B" w:rsidRPr="00323808" w:rsidRDefault="0005144B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Zhotovitel bude provádět objednané práce v souladu s bezpečnostními a protipožárními předpisy.</w:t>
      </w:r>
    </w:p>
    <w:p w14:paraId="13273364" w14:textId="77777777" w:rsidR="00862AB9" w:rsidRPr="00323808" w:rsidRDefault="0005144B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Zhotovitel projedná a zabezpečí stanovisko místně příslušného odboru výkonu státní správy</w:t>
      </w:r>
      <w:r w:rsidR="00482EC5" w:rsidRPr="00323808">
        <w:rPr>
          <w:rFonts w:ascii="Arial" w:hAnsi="Arial" w:cs="Arial"/>
          <w:sz w:val="20"/>
          <w:szCs w:val="20"/>
        </w:rPr>
        <w:t>, které následně předloží objednateli</w:t>
      </w:r>
      <w:r w:rsidRPr="00323808">
        <w:rPr>
          <w:rFonts w:ascii="Arial" w:hAnsi="Arial" w:cs="Arial"/>
          <w:sz w:val="20"/>
          <w:szCs w:val="20"/>
        </w:rPr>
        <w:t>.</w:t>
      </w:r>
    </w:p>
    <w:p w14:paraId="61EB4DA8" w14:textId="77777777" w:rsidR="00862AB9" w:rsidRPr="00323808" w:rsidRDefault="00862AB9" w:rsidP="00862AB9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1B0F0711" w14:textId="77777777" w:rsidR="00AD1B9A" w:rsidRPr="00323808" w:rsidRDefault="009B5830" w:rsidP="009B583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X.</w:t>
      </w:r>
    </w:p>
    <w:p w14:paraId="2A8ED345" w14:textId="77777777" w:rsidR="0005144B" w:rsidRPr="00323808" w:rsidRDefault="0005144B" w:rsidP="0005144B">
      <w:pPr>
        <w:jc w:val="center"/>
        <w:rPr>
          <w:rFonts w:ascii="Arial" w:hAnsi="Arial" w:cs="Arial"/>
          <w:sz w:val="20"/>
          <w:szCs w:val="20"/>
          <w:u w:val="single"/>
        </w:rPr>
      </w:pPr>
      <w:r w:rsidRPr="00323808">
        <w:rPr>
          <w:rFonts w:ascii="Arial" w:hAnsi="Arial" w:cs="Arial"/>
          <w:sz w:val="20"/>
          <w:szCs w:val="20"/>
          <w:u w:val="single"/>
        </w:rPr>
        <w:t>Smluvní pokuty</w:t>
      </w:r>
    </w:p>
    <w:p w14:paraId="444BCB78" w14:textId="77777777" w:rsidR="0005144B" w:rsidRPr="00323808" w:rsidRDefault="0005144B" w:rsidP="0005144B">
      <w:pPr>
        <w:ind w:left="360"/>
        <w:rPr>
          <w:rFonts w:ascii="Arial" w:hAnsi="Arial" w:cs="Arial"/>
          <w:sz w:val="20"/>
          <w:szCs w:val="20"/>
        </w:rPr>
      </w:pPr>
    </w:p>
    <w:p w14:paraId="2AC9866C" w14:textId="0E497295" w:rsidR="0005144B" w:rsidRPr="00323808" w:rsidRDefault="0005144B" w:rsidP="0092660A">
      <w:pPr>
        <w:pStyle w:val="Zkladntextodsazen"/>
        <w:numPr>
          <w:ilvl w:val="3"/>
          <w:numId w:val="2"/>
        </w:numPr>
        <w:spacing w:after="120"/>
        <w:ind w:left="425" w:hanging="357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Zhotovitel je v případě porušení své povinnosti dle této dohody povinen objednateli uhradit </w:t>
      </w:r>
      <w:r w:rsidR="007A078B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>a objednatel je oprávněn po zhotoviteli v takovém případě požadovat uhr</w:t>
      </w:r>
      <w:r w:rsidR="005E12FB" w:rsidRPr="00323808">
        <w:rPr>
          <w:rFonts w:ascii="Arial" w:hAnsi="Arial" w:cs="Arial"/>
          <w:sz w:val="20"/>
          <w:szCs w:val="20"/>
        </w:rPr>
        <w:t xml:space="preserve">azení smluvní pokuty, </w:t>
      </w:r>
      <w:r w:rsidR="007A078B">
        <w:rPr>
          <w:rFonts w:ascii="Arial" w:hAnsi="Arial" w:cs="Arial"/>
          <w:sz w:val="20"/>
          <w:szCs w:val="20"/>
        </w:rPr>
        <w:br/>
      </w:r>
      <w:r w:rsidR="005E12FB" w:rsidRPr="00323808">
        <w:rPr>
          <w:rFonts w:ascii="Arial" w:hAnsi="Arial" w:cs="Arial"/>
          <w:sz w:val="20"/>
          <w:szCs w:val="20"/>
        </w:rPr>
        <w:t xml:space="preserve">a to tak, že v případě, že zhotovitel nedodrží dobu plnění sjednanou v dílčí objednávce, uhradí objednateli smluvní pokutu </w:t>
      </w:r>
      <w:r w:rsidRPr="00323808">
        <w:rPr>
          <w:rFonts w:ascii="Arial" w:hAnsi="Arial" w:cs="Arial"/>
          <w:sz w:val="20"/>
          <w:szCs w:val="20"/>
        </w:rPr>
        <w:t>ve výši 0,5 % z ceny dílčí objednávky za každý</w:t>
      </w:r>
      <w:r w:rsidR="005E12FB" w:rsidRPr="00323808">
        <w:rPr>
          <w:rFonts w:ascii="Arial" w:hAnsi="Arial" w:cs="Arial"/>
          <w:sz w:val="20"/>
          <w:szCs w:val="20"/>
        </w:rPr>
        <w:t xml:space="preserve"> </w:t>
      </w:r>
      <w:r w:rsidR="00482EC5" w:rsidRPr="00323808">
        <w:rPr>
          <w:rFonts w:ascii="Arial" w:hAnsi="Arial" w:cs="Arial"/>
          <w:sz w:val="20"/>
          <w:szCs w:val="20"/>
        </w:rPr>
        <w:t xml:space="preserve">i </w:t>
      </w:r>
      <w:r w:rsidRPr="00323808">
        <w:rPr>
          <w:rFonts w:ascii="Arial" w:hAnsi="Arial" w:cs="Arial"/>
          <w:sz w:val="20"/>
          <w:szCs w:val="20"/>
        </w:rPr>
        <w:t xml:space="preserve">započatý pracovní den </w:t>
      </w:r>
      <w:commentRangeStart w:id="8"/>
      <w:r w:rsidR="005E12FB" w:rsidRPr="00323808">
        <w:rPr>
          <w:rFonts w:ascii="Arial" w:hAnsi="Arial" w:cs="Arial"/>
          <w:sz w:val="20"/>
          <w:szCs w:val="20"/>
        </w:rPr>
        <w:t>prodlení.</w:t>
      </w:r>
      <w:commentRangeEnd w:id="8"/>
      <w:r w:rsidR="00F4289E">
        <w:rPr>
          <w:rStyle w:val="Odkaznakoment"/>
        </w:rPr>
        <w:commentReference w:id="8"/>
      </w:r>
      <w:r w:rsidR="00AF19C1">
        <w:rPr>
          <w:rFonts w:ascii="Arial" w:hAnsi="Arial" w:cs="Arial"/>
          <w:sz w:val="20"/>
          <w:szCs w:val="20"/>
        </w:rPr>
        <w:t xml:space="preserve"> Minimální výše smluvní pokut</w:t>
      </w:r>
      <w:r w:rsidR="008903F6">
        <w:rPr>
          <w:rFonts w:ascii="Arial" w:hAnsi="Arial" w:cs="Arial"/>
          <w:sz w:val="20"/>
          <w:szCs w:val="20"/>
        </w:rPr>
        <w:t>y</w:t>
      </w:r>
      <w:r w:rsidR="00AF19C1">
        <w:rPr>
          <w:rFonts w:ascii="Arial" w:hAnsi="Arial" w:cs="Arial"/>
          <w:sz w:val="20"/>
          <w:szCs w:val="20"/>
        </w:rPr>
        <w:t xml:space="preserve"> se stanovuje na částku </w:t>
      </w:r>
      <w:proofErr w:type="gramStart"/>
      <w:r w:rsidR="00AF19C1">
        <w:rPr>
          <w:rFonts w:ascii="Arial" w:hAnsi="Arial" w:cs="Arial"/>
          <w:sz w:val="20"/>
          <w:szCs w:val="20"/>
        </w:rPr>
        <w:t>5.000,-</w:t>
      </w:r>
      <w:proofErr w:type="gramEnd"/>
      <w:r w:rsidR="00AF19C1">
        <w:rPr>
          <w:rFonts w:ascii="Arial" w:hAnsi="Arial" w:cs="Arial"/>
          <w:sz w:val="20"/>
          <w:szCs w:val="20"/>
        </w:rPr>
        <w:t xml:space="preserve"> Kč.</w:t>
      </w:r>
    </w:p>
    <w:p w14:paraId="1036B02F" w14:textId="77777777" w:rsidR="0005144B" w:rsidRPr="00323808" w:rsidRDefault="0005144B" w:rsidP="0092660A">
      <w:pPr>
        <w:pStyle w:val="Zkladntextodsazen"/>
        <w:numPr>
          <w:ilvl w:val="3"/>
          <w:numId w:val="2"/>
        </w:numPr>
        <w:spacing w:after="120"/>
        <w:ind w:left="425" w:hanging="357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 xml:space="preserve">Zaplacení smluvní pokuty nezprošťuje zhotovitele povinnosti splnit závazky stanovené touto dohodou. </w:t>
      </w:r>
    </w:p>
    <w:p w14:paraId="1D11B17A" w14:textId="77777777" w:rsidR="0005144B" w:rsidRPr="00323808" w:rsidRDefault="0005144B" w:rsidP="0092660A">
      <w:pPr>
        <w:numPr>
          <w:ilvl w:val="3"/>
          <w:numId w:val="2"/>
        </w:numPr>
        <w:spacing w:after="120"/>
        <w:ind w:left="425" w:hanging="357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 xml:space="preserve">Smluvní pokuta je splatná na základě faktury vystavené </w:t>
      </w:r>
      <w:r w:rsidR="00721F49">
        <w:rPr>
          <w:rFonts w:ascii="Arial" w:hAnsi="Arial" w:cs="Arial"/>
          <w:iCs/>
          <w:sz w:val="20"/>
          <w:szCs w:val="20"/>
        </w:rPr>
        <w:t xml:space="preserve">stranou oprávněnou </w:t>
      </w:r>
      <w:r w:rsidRPr="00323808">
        <w:rPr>
          <w:rFonts w:ascii="Arial" w:hAnsi="Arial" w:cs="Arial"/>
          <w:iCs/>
          <w:sz w:val="20"/>
          <w:szCs w:val="20"/>
        </w:rPr>
        <w:t>do čtrnácti dnů ode dne jejího doručení druhé smluvní straně.</w:t>
      </w:r>
    </w:p>
    <w:p w14:paraId="4AD243DA" w14:textId="5286B4AF" w:rsidR="0005144B" w:rsidRPr="00323808" w:rsidRDefault="0005144B" w:rsidP="0092660A">
      <w:pPr>
        <w:numPr>
          <w:ilvl w:val="3"/>
          <w:numId w:val="2"/>
        </w:numPr>
        <w:spacing w:after="120"/>
        <w:ind w:left="425" w:hanging="357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 xml:space="preserve">Žádná ze smluvních stran nemá povinnost nahradit škodu způsobenou porušením svých povinností vyplývajících z této dohody a není v prodlení, bránila-li jí v jejich splnění některá </w:t>
      </w:r>
      <w:r w:rsidR="007A078B">
        <w:rPr>
          <w:rFonts w:ascii="Arial" w:hAnsi="Arial" w:cs="Arial"/>
          <w:iCs/>
          <w:sz w:val="20"/>
          <w:szCs w:val="20"/>
        </w:rPr>
        <w:br/>
      </w:r>
      <w:r w:rsidRPr="00323808">
        <w:rPr>
          <w:rFonts w:ascii="Arial" w:hAnsi="Arial" w:cs="Arial"/>
          <w:iCs/>
          <w:sz w:val="20"/>
          <w:szCs w:val="20"/>
        </w:rPr>
        <w:t xml:space="preserve">z překážek vylučujících povinnost k náhradě škody ve smyslu § 2913 odst. 2 občanského zákoníku. </w:t>
      </w:r>
    </w:p>
    <w:p w14:paraId="7F81D450" w14:textId="77777777" w:rsidR="0005144B" w:rsidRPr="00323808" w:rsidRDefault="0005144B" w:rsidP="0092660A">
      <w:pPr>
        <w:numPr>
          <w:ilvl w:val="3"/>
          <w:numId w:val="2"/>
        </w:numPr>
        <w:spacing w:after="120"/>
        <w:ind w:left="425" w:hanging="357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>Zaplacením smluvní pokuty není dotčeno právo objednatele na náhradu škody v celém rozsahu. Výše smluvních pokut se do výše náhrady škody nezapočítává.</w:t>
      </w:r>
    </w:p>
    <w:p w14:paraId="32BB0443" w14:textId="77777777" w:rsidR="0005144B" w:rsidRPr="00323808" w:rsidRDefault="0005144B" w:rsidP="0092660A">
      <w:pPr>
        <w:numPr>
          <w:ilvl w:val="3"/>
          <w:numId w:val="2"/>
        </w:numPr>
        <w:spacing w:after="120"/>
        <w:ind w:left="425" w:hanging="357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 xml:space="preserve">Objednatel si vyhrazuje právo přerušit práce v případě nedostatku finančních prostředků přidělených ze státního rozpočtu. Při přerušení prací ze strany objednatele se provede </w:t>
      </w:r>
      <w:r w:rsidRPr="00323808">
        <w:rPr>
          <w:rFonts w:ascii="Arial" w:hAnsi="Arial" w:cs="Arial"/>
          <w:iCs/>
          <w:sz w:val="20"/>
          <w:szCs w:val="20"/>
        </w:rPr>
        <w:lastRenderedPageBreak/>
        <w:t>inventarizace rozpracovanosti a tyto práce budou v této výši uhrazeny na základě oboustranně potvrzeného protokolu.</w:t>
      </w:r>
    </w:p>
    <w:p w14:paraId="1D9D1FE5" w14:textId="7AE74B7D" w:rsidR="002967AA" w:rsidRPr="002967AA" w:rsidRDefault="005E12FB" w:rsidP="002967AA">
      <w:pPr>
        <w:numPr>
          <w:ilvl w:val="3"/>
          <w:numId w:val="2"/>
        </w:numPr>
        <w:spacing w:after="120"/>
        <w:ind w:left="425" w:hanging="357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>V případě prodlení objednatele</w:t>
      </w:r>
      <w:r w:rsidR="00043689" w:rsidRPr="00323808">
        <w:rPr>
          <w:rFonts w:ascii="Arial" w:hAnsi="Arial" w:cs="Arial"/>
          <w:iCs/>
          <w:sz w:val="20"/>
          <w:szCs w:val="20"/>
        </w:rPr>
        <w:t xml:space="preserve"> </w:t>
      </w:r>
      <w:r w:rsidRPr="00323808">
        <w:rPr>
          <w:rFonts w:ascii="Arial" w:hAnsi="Arial" w:cs="Arial"/>
          <w:iCs/>
          <w:sz w:val="20"/>
          <w:szCs w:val="20"/>
        </w:rPr>
        <w:t>s placením faktury zaplatí zhoto</w:t>
      </w:r>
      <w:r w:rsidR="00043689" w:rsidRPr="00323808">
        <w:rPr>
          <w:rFonts w:ascii="Arial" w:hAnsi="Arial" w:cs="Arial"/>
          <w:iCs/>
          <w:sz w:val="20"/>
          <w:szCs w:val="20"/>
        </w:rPr>
        <w:t xml:space="preserve">viteli smluvní pokutu ve výši </w:t>
      </w:r>
      <w:r w:rsidR="008E58ED">
        <w:rPr>
          <w:rFonts w:ascii="Arial" w:hAnsi="Arial" w:cs="Arial"/>
          <w:iCs/>
          <w:sz w:val="20"/>
          <w:szCs w:val="20"/>
        </w:rPr>
        <w:br/>
      </w:r>
      <w:r w:rsidR="00043689" w:rsidRPr="00323808">
        <w:rPr>
          <w:rFonts w:ascii="Arial" w:hAnsi="Arial" w:cs="Arial"/>
          <w:iCs/>
          <w:sz w:val="20"/>
          <w:szCs w:val="20"/>
        </w:rPr>
        <w:t xml:space="preserve">0,05 % z nezaplacené částky za každý </w:t>
      </w:r>
      <w:r w:rsidR="00482EC5" w:rsidRPr="00323808">
        <w:rPr>
          <w:rFonts w:ascii="Arial" w:hAnsi="Arial" w:cs="Arial"/>
          <w:iCs/>
          <w:sz w:val="20"/>
          <w:szCs w:val="20"/>
        </w:rPr>
        <w:t xml:space="preserve">i započatý </w:t>
      </w:r>
      <w:r w:rsidR="00043689" w:rsidRPr="00323808">
        <w:rPr>
          <w:rFonts w:ascii="Arial" w:hAnsi="Arial" w:cs="Arial"/>
          <w:iCs/>
          <w:sz w:val="20"/>
          <w:szCs w:val="20"/>
        </w:rPr>
        <w:t>pracovní den prodlení.</w:t>
      </w:r>
    </w:p>
    <w:p w14:paraId="3B572AC3" w14:textId="203FA905" w:rsidR="0005144B" w:rsidRPr="00323808" w:rsidRDefault="002967AA" w:rsidP="00AD1B9A">
      <w:pPr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br/>
      </w:r>
    </w:p>
    <w:p w14:paraId="1A1053EF" w14:textId="77777777" w:rsidR="00855804" w:rsidRPr="00323808" w:rsidRDefault="009B5830" w:rsidP="004405DB">
      <w:pPr>
        <w:tabs>
          <w:tab w:val="left" w:pos="0"/>
        </w:tabs>
        <w:jc w:val="center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XI.</w:t>
      </w:r>
    </w:p>
    <w:p w14:paraId="7F70AA2C" w14:textId="77777777" w:rsidR="00862AB9" w:rsidRPr="00323808" w:rsidRDefault="00FA5A76" w:rsidP="004405DB">
      <w:pPr>
        <w:tabs>
          <w:tab w:val="left" w:pos="0"/>
        </w:tabs>
        <w:jc w:val="center"/>
        <w:rPr>
          <w:rFonts w:ascii="Arial" w:hAnsi="Arial" w:cs="Arial"/>
          <w:iCs/>
          <w:sz w:val="20"/>
          <w:szCs w:val="20"/>
          <w:u w:val="single"/>
        </w:rPr>
      </w:pPr>
      <w:r w:rsidRPr="00323808">
        <w:rPr>
          <w:rFonts w:ascii="Arial" w:hAnsi="Arial" w:cs="Arial"/>
          <w:sz w:val="20"/>
          <w:szCs w:val="20"/>
          <w:u w:val="single"/>
        </w:rPr>
        <w:t>Odpovědnost za vady</w:t>
      </w:r>
    </w:p>
    <w:p w14:paraId="203D5C96" w14:textId="77777777" w:rsidR="00AD1B9A" w:rsidRPr="00323808" w:rsidRDefault="00AD1B9A" w:rsidP="00AD1B9A">
      <w:pPr>
        <w:rPr>
          <w:rFonts w:ascii="Arial" w:hAnsi="Arial" w:cs="Arial"/>
          <w:sz w:val="20"/>
          <w:szCs w:val="20"/>
        </w:rPr>
      </w:pPr>
    </w:p>
    <w:p w14:paraId="7435E8EE" w14:textId="153ADCA1" w:rsidR="009A31FF" w:rsidRPr="00221473" w:rsidRDefault="00502F80" w:rsidP="00221473">
      <w:pPr>
        <w:numPr>
          <w:ilvl w:val="0"/>
          <w:numId w:val="7"/>
        </w:numPr>
        <w:spacing w:after="120"/>
        <w:ind w:left="426"/>
        <w:jc w:val="both"/>
        <w:rPr>
          <w:rFonts w:ascii="Arial" w:hAnsi="Arial" w:cs="Arial"/>
          <w:iCs/>
          <w:sz w:val="20"/>
          <w:szCs w:val="20"/>
        </w:rPr>
      </w:pPr>
      <w:bookmarkStart w:id="10" w:name="_Ref356900839"/>
      <w:r w:rsidRPr="00323808">
        <w:rPr>
          <w:rFonts w:ascii="Arial" w:hAnsi="Arial" w:cs="Arial"/>
          <w:iCs/>
          <w:sz w:val="20"/>
          <w:szCs w:val="20"/>
        </w:rPr>
        <w:t>Zhotovitel</w:t>
      </w:r>
      <w:r w:rsidR="00AD1B9A" w:rsidRPr="00323808">
        <w:rPr>
          <w:rFonts w:ascii="Arial" w:hAnsi="Arial" w:cs="Arial"/>
          <w:iCs/>
          <w:sz w:val="20"/>
          <w:szCs w:val="20"/>
        </w:rPr>
        <w:t xml:space="preserve"> je povinen při plnění této </w:t>
      </w:r>
      <w:r w:rsidR="00607489" w:rsidRPr="00323808">
        <w:rPr>
          <w:rFonts w:ascii="Arial" w:hAnsi="Arial" w:cs="Arial"/>
          <w:iCs/>
          <w:sz w:val="20"/>
          <w:szCs w:val="20"/>
        </w:rPr>
        <w:t xml:space="preserve">dohody </w:t>
      </w:r>
      <w:r w:rsidR="00AD1B9A" w:rsidRPr="00323808">
        <w:rPr>
          <w:rFonts w:ascii="Arial" w:hAnsi="Arial" w:cs="Arial"/>
          <w:iCs/>
          <w:sz w:val="20"/>
          <w:szCs w:val="20"/>
        </w:rPr>
        <w:t xml:space="preserve">postupovat s vynaložením odborné péče, dle platných právních předpisů, technických norem a v souladu s touto </w:t>
      </w:r>
      <w:r w:rsidR="00607489" w:rsidRPr="00323808">
        <w:rPr>
          <w:rFonts w:ascii="Arial" w:hAnsi="Arial" w:cs="Arial"/>
          <w:iCs/>
          <w:sz w:val="20"/>
          <w:szCs w:val="20"/>
        </w:rPr>
        <w:t xml:space="preserve">dohodou </w:t>
      </w:r>
      <w:r w:rsidR="00AD1B9A" w:rsidRPr="00323808">
        <w:rPr>
          <w:rFonts w:ascii="Arial" w:hAnsi="Arial" w:cs="Arial"/>
          <w:iCs/>
          <w:sz w:val="20"/>
          <w:szCs w:val="20"/>
        </w:rPr>
        <w:t>a</w:t>
      </w:r>
      <w:r w:rsidR="004B6186" w:rsidRPr="00323808">
        <w:rPr>
          <w:rFonts w:ascii="Arial" w:hAnsi="Arial" w:cs="Arial"/>
          <w:iCs/>
          <w:sz w:val="20"/>
          <w:szCs w:val="20"/>
        </w:rPr>
        <w:t> </w:t>
      </w:r>
      <w:r w:rsidR="00AD1B9A" w:rsidRPr="00323808">
        <w:rPr>
          <w:rFonts w:ascii="Arial" w:hAnsi="Arial" w:cs="Arial"/>
          <w:iCs/>
          <w:sz w:val="20"/>
          <w:szCs w:val="20"/>
        </w:rPr>
        <w:t>pokyny objednatele</w:t>
      </w:r>
      <w:bookmarkEnd w:id="10"/>
      <w:r w:rsidR="00043689" w:rsidRPr="00323808">
        <w:rPr>
          <w:rFonts w:ascii="Arial" w:hAnsi="Arial" w:cs="Arial"/>
          <w:iCs/>
          <w:sz w:val="20"/>
          <w:szCs w:val="20"/>
        </w:rPr>
        <w:t>.</w:t>
      </w:r>
    </w:p>
    <w:p w14:paraId="5335EF11" w14:textId="77777777" w:rsidR="00B10F9B" w:rsidRPr="00323808" w:rsidRDefault="00502F80" w:rsidP="0092660A">
      <w:pPr>
        <w:numPr>
          <w:ilvl w:val="0"/>
          <w:numId w:val="7"/>
        </w:numPr>
        <w:spacing w:after="120"/>
        <w:ind w:left="426"/>
        <w:jc w:val="both"/>
        <w:rPr>
          <w:rFonts w:ascii="Arial" w:hAnsi="Arial" w:cs="Arial"/>
          <w:iCs/>
          <w:sz w:val="20"/>
          <w:szCs w:val="20"/>
        </w:rPr>
      </w:pPr>
      <w:bookmarkStart w:id="11" w:name="_Ref356900841"/>
      <w:r w:rsidRPr="00323808">
        <w:rPr>
          <w:rFonts w:ascii="Arial" w:hAnsi="Arial" w:cs="Arial"/>
          <w:iCs/>
          <w:sz w:val="20"/>
          <w:szCs w:val="20"/>
        </w:rPr>
        <w:t>Zhotovitel</w:t>
      </w:r>
      <w:r w:rsidR="00AD1B9A" w:rsidRPr="00323808">
        <w:rPr>
          <w:rFonts w:ascii="Arial" w:hAnsi="Arial" w:cs="Arial"/>
          <w:iCs/>
          <w:sz w:val="20"/>
          <w:szCs w:val="20"/>
        </w:rPr>
        <w:t xml:space="preserve"> </w:t>
      </w:r>
      <w:r w:rsidR="00FA5A76" w:rsidRPr="00323808">
        <w:rPr>
          <w:rFonts w:ascii="Arial" w:hAnsi="Arial" w:cs="Arial"/>
          <w:iCs/>
          <w:sz w:val="20"/>
          <w:szCs w:val="20"/>
        </w:rPr>
        <w:t>odpovídá za vady, které má dílo v čase jeho odevzdání objednavateli</w:t>
      </w:r>
      <w:r w:rsidR="00AD1B9A" w:rsidRPr="00323808">
        <w:rPr>
          <w:rFonts w:ascii="Arial" w:hAnsi="Arial" w:cs="Arial"/>
          <w:iCs/>
          <w:sz w:val="20"/>
          <w:szCs w:val="20"/>
        </w:rPr>
        <w:t>.</w:t>
      </w:r>
      <w:bookmarkEnd w:id="11"/>
      <w:r w:rsidR="00FA5A76" w:rsidRPr="00323808">
        <w:rPr>
          <w:rFonts w:ascii="Arial" w:hAnsi="Arial" w:cs="Arial"/>
          <w:iCs/>
          <w:sz w:val="20"/>
          <w:szCs w:val="20"/>
        </w:rPr>
        <w:t xml:space="preserve"> Za vady, které se projeví po odevzdání auditu, odpovídá zhotovitel jen tehdy, jestliže byly způsobené porušením jeho povinností.</w:t>
      </w:r>
    </w:p>
    <w:p w14:paraId="57213BB6" w14:textId="77777777" w:rsidR="0089470D" w:rsidRPr="00323808" w:rsidRDefault="0089470D" w:rsidP="0092660A">
      <w:pPr>
        <w:numPr>
          <w:ilvl w:val="0"/>
          <w:numId w:val="7"/>
        </w:numPr>
        <w:spacing w:after="120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 xml:space="preserve">Smluvní strany se dohodly pro případ vady díla, že po dobu trvání záruční doby má objednavatel právo požadovat a zhotovitel povinnost </w:t>
      </w:r>
      <w:r w:rsidR="00C608A6" w:rsidRPr="00323808">
        <w:rPr>
          <w:rFonts w:ascii="Arial" w:hAnsi="Arial" w:cs="Arial"/>
          <w:iCs/>
          <w:sz w:val="20"/>
          <w:szCs w:val="20"/>
        </w:rPr>
        <w:t>bezplatně</w:t>
      </w:r>
      <w:r w:rsidRPr="00323808">
        <w:rPr>
          <w:rFonts w:ascii="Arial" w:hAnsi="Arial" w:cs="Arial"/>
          <w:iCs/>
          <w:sz w:val="20"/>
          <w:szCs w:val="20"/>
        </w:rPr>
        <w:t xml:space="preserve"> </w:t>
      </w:r>
      <w:r w:rsidR="00C608A6" w:rsidRPr="00323808">
        <w:rPr>
          <w:rFonts w:ascii="Arial" w:hAnsi="Arial" w:cs="Arial"/>
          <w:iCs/>
          <w:sz w:val="20"/>
          <w:szCs w:val="20"/>
        </w:rPr>
        <w:t>odstranit</w:t>
      </w:r>
      <w:r w:rsidRPr="00323808">
        <w:rPr>
          <w:rFonts w:ascii="Arial" w:hAnsi="Arial" w:cs="Arial"/>
          <w:iCs/>
          <w:sz w:val="20"/>
          <w:szCs w:val="20"/>
        </w:rPr>
        <w:t xml:space="preserve"> vady.</w:t>
      </w:r>
    </w:p>
    <w:p w14:paraId="30FC9B78" w14:textId="77777777" w:rsidR="0089470D" w:rsidRPr="00323808" w:rsidRDefault="0089470D" w:rsidP="0092660A">
      <w:pPr>
        <w:numPr>
          <w:ilvl w:val="0"/>
          <w:numId w:val="7"/>
        </w:numPr>
        <w:spacing w:after="120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>Záruční doba provedeného díla je 2 roky a začíná plynout ode dne odevzdání díla objednavateli.</w:t>
      </w:r>
    </w:p>
    <w:p w14:paraId="65E52914" w14:textId="28998AFD" w:rsidR="0089470D" w:rsidRPr="00323808" w:rsidRDefault="0089470D" w:rsidP="0092660A">
      <w:pPr>
        <w:numPr>
          <w:ilvl w:val="0"/>
          <w:numId w:val="7"/>
        </w:numPr>
        <w:spacing w:after="120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>Objednavatel se zavazuje, že případnou reklamaci vady díla uplatní bezodkladně po jejím zjištění písemnou formou do rukou oprávněného zástupce zhotovitele podle této dohody.</w:t>
      </w:r>
    </w:p>
    <w:p w14:paraId="2365BFFB" w14:textId="77777777" w:rsidR="00FC4FA2" w:rsidRPr="00323808" w:rsidRDefault="00FC4FA2" w:rsidP="0092660A">
      <w:pPr>
        <w:numPr>
          <w:ilvl w:val="0"/>
          <w:numId w:val="7"/>
        </w:numPr>
        <w:spacing w:after="120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 xml:space="preserve">Zhotovitel </w:t>
      </w:r>
      <w:r w:rsidR="00FA5A76" w:rsidRPr="00323808">
        <w:rPr>
          <w:rFonts w:ascii="Arial" w:hAnsi="Arial" w:cs="Arial"/>
          <w:iCs/>
          <w:sz w:val="20"/>
          <w:szCs w:val="20"/>
        </w:rPr>
        <w:t xml:space="preserve">nezodpovídá za vady, které byly způsobené použitím podkladů poskytnutých objednavatelem, a </w:t>
      </w:r>
      <w:r w:rsidR="00043689" w:rsidRPr="00323808">
        <w:rPr>
          <w:rFonts w:ascii="Arial" w:hAnsi="Arial" w:cs="Arial"/>
          <w:iCs/>
          <w:sz w:val="20"/>
          <w:szCs w:val="20"/>
        </w:rPr>
        <w:t xml:space="preserve">to v případě, že </w:t>
      </w:r>
      <w:r w:rsidR="00FA5A76" w:rsidRPr="00323808">
        <w:rPr>
          <w:rFonts w:ascii="Arial" w:hAnsi="Arial" w:cs="Arial"/>
          <w:iCs/>
          <w:sz w:val="20"/>
          <w:szCs w:val="20"/>
        </w:rPr>
        <w:t>zhotovitel při vynaložení všeho úsilí ne</w:t>
      </w:r>
      <w:r w:rsidR="0089470D" w:rsidRPr="00323808">
        <w:rPr>
          <w:rFonts w:ascii="Arial" w:hAnsi="Arial" w:cs="Arial"/>
          <w:iCs/>
          <w:sz w:val="20"/>
          <w:szCs w:val="20"/>
        </w:rPr>
        <w:t>mohl zjistit nevhodnos</w:t>
      </w:r>
      <w:r w:rsidR="00043689" w:rsidRPr="00323808">
        <w:rPr>
          <w:rFonts w:ascii="Arial" w:hAnsi="Arial" w:cs="Arial"/>
          <w:iCs/>
          <w:sz w:val="20"/>
          <w:szCs w:val="20"/>
        </w:rPr>
        <w:t xml:space="preserve">t, případně </w:t>
      </w:r>
      <w:r w:rsidR="00C608A6" w:rsidRPr="00323808">
        <w:rPr>
          <w:rFonts w:ascii="Arial" w:hAnsi="Arial" w:cs="Arial"/>
          <w:iCs/>
          <w:sz w:val="20"/>
          <w:szCs w:val="20"/>
        </w:rPr>
        <w:t>neúplnost poskytnutých podkladů nebo v případě, že</w:t>
      </w:r>
      <w:r w:rsidR="00043689" w:rsidRPr="00323808">
        <w:rPr>
          <w:rFonts w:ascii="Arial" w:hAnsi="Arial" w:cs="Arial"/>
          <w:iCs/>
          <w:sz w:val="20"/>
          <w:szCs w:val="20"/>
        </w:rPr>
        <w:t xml:space="preserve"> objednavatele písemně upozornil </w:t>
      </w:r>
      <w:r w:rsidR="00FA5A76" w:rsidRPr="00323808">
        <w:rPr>
          <w:rFonts w:ascii="Arial" w:hAnsi="Arial" w:cs="Arial"/>
          <w:iCs/>
          <w:sz w:val="20"/>
          <w:szCs w:val="20"/>
        </w:rPr>
        <w:t xml:space="preserve">na </w:t>
      </w:r>
      <w:r w:rsidR="00043689" w:rsidRPr="00323808">
        <w:rPr>
          <w:rFonts w:ascii="Arial" w:hAnsi="Arial" w:cs="Arial"/>
          <w:iCs/>
          <w:sz w:val="20"/>
          <w:szCs w:val="20"/>
        </w:rPr>
        <w:t>tyto nedostatky</w:t>
      </w:r>
      <w:r w:rsidR="00FA5A76" w:rsidRPr="00323808">
        <w:rPr>
          <w:rFonts w:ascii="Arial" w:hAnsi="Arial" w:cs="Arial"/>
          <w:iCs/>
          <w:sz w:val="20"/>
          <w:szCs w:val="20"/>
        </w:rPr>
        <w:t xml:space="preserve"> a </w:t>
      </w:r>
      <w:r w:rsidR="00043689" w:rsidRPr="00323808">
        <w:rPr>
          <w:rFonts w:ascii="Arial" w:hAnsi="Arial" w:cs="Arial"/>
          <w:iCs/>
          <w:sz w:val="20"/>
          <w:szCs w:val="20"/>
        </w:rPr>
        <w:t>objednavatel</w:t>
      </w:r>
      <w:r w:rsidR="00FA5A76" w:rsidRPr="00323808">
        <w:rPr>
          <w:rFonts w:ascii="Arial" w:hAnsi="Arial" w:cs="Arial"/>
          <w:iCs/>
          <w:sz w:val="20"/>
          <w:szCs w:val="20"/>
        </w:rPr>
        <w:t xml:space="preserve"> na jejich použití trval</w:t>
      </w:r>
      <w:r w:rsidRPr="00323808">
        <w:rPr>
          <w:rFonts w:ascii="Arial" w:hAnsi="Arial" w:cs="Arial"/>
          <w:iCs/>
          <w:sz w:val="20"/>
          <w:szCs w:val="20"/>
        </w:rPr>
        <w:t xml:space="preserve">. </w:t>
      </w:r>
    </w:p>
    <w:p w14:paraId="1182C040" w14:textId="77777777" w:rsidR="00AD1B9A" w:rsidRPr="00323808" w:rsidRDefault="00AD1B9A" w:rsidP="00E369F3">
      <w:pPr>
        <w:jc w:val="both"/>
        <w:rPr>
          <w:rFonts w:ascii="Arial" w:hAnsi="Arial" w:cs="Arial"/>
          <w:iCs/>
          <w:sz w:val="20"/>
          <w:szCs w:val="20"/>
        </w:rPr>
      </w:pPr>
    </w:p>
    <w:p w14:paraId="60161657" w14:textId="77777777" w:rsidR="00AD1B9A" w:rsidRPr="00323808" w:rsidRDefault="009B5830" w:rsidP="009B583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XII.</w:t>
      </w:r>
    </w:p>
    <w:p w14:paraId="4A63DF32" w14:textId="77777777" w:rsidR="00AD1B9A" w:rsidRPr="00323808" w:rsidRDefault="000B77C5" w:rsidP="00855804">
      <w:pPr>
        <w:jc w:val="center"/>
        <w:rPr>
          <w:rFonts w:ascii="Arial" w:hAnsi="Arial" w:cs="Arial"/>
          <w:sz w:val="20"/>
          <w:szCs w:val="20"/>
          <w:u w:val="single"/>
        </w:rPr>
      </w:pPr>
      <w:r w:rsidRPr="00323808">
        <w:rPr>
          <w:rFonts w:ascii="Arial" w:hAnsi="Arial" w:cs="Arial"/>
          <w:sz w:val="20"/>
          <w:szCs w:val="20"/>
          <w:u w:val="single"/>
        </w:rPr>
        <w:t>Další ujednání</w:t>
      </w:r>
    </w:p>
    <w:p w14:paraId="747667F6" w14:textId="77777777" w:rsidR="000B77C5" w:rsidRPr="00323808" w:rsidRDefault="000B77C5" w:rsidP="00855804">
      <w:pPr>
        <w:jc w:val="center"/>
        <w:rPr>
          <w:rFonts w:ascii="Arial" w:hAnsi="Arial" w:cs="Arial"/>
          <w:sz w:val="20"/>
          <w:szCs w:val="20"/>
          <w:u w:val="single"/>
        </w:rPr>
      </w:pPr>
    </w:p>
    <w:p w14:paraId="7D7F50A9" w14:textId="77777777" w:rsidR="000B77C5" w:rsidRPr="00323808" w:rsidRDefault="000B77C5" w:rsidP="0092660A">
      <w:pPr>
        <w:pStyle w:val="Odstavecseseznamem"/>
        <w:numPr>
          <w:ilvl w:val="0"/>
          <w:numId w:val="31"/>
        </w:numPr>
        <w:spacing w:after="120"/>
        <w:ind w:left="425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>Zhotovitel není oprávněn bez souhlasu objednatele poskytovat třetím osobám rozpracované dílo ani podklady pro zpracování díla.</w:t>
      </w:r>
      <w:r w:rsidR="0095098A" w:rsidRPr="00323808">
        <w:rPr>
          <w:rFonts w:ascii="Arial" w:hAnsi="Arial" w:cs="Arial"/>
          <w:iCs/>
          <w:sz w:val="20"/>
          <w:szCs w:val="20"/>
        </w:rPr>
        <w:t xml:space="preserve"> Výjimku z tohoto ustanovení tvoří případy, u kterých mu vzniká zákonná ohlašovací povinnost.</w:t>
      </w:r>
      <w:r w:rsidR="00482EC5" w:rsidRPr="00323808">
        <w:rPr>
          <w:rFonts w:ascii="Arial" w:hAnsi="Arial" w:cs="Arial"/>
          <w:iCs/>
          <w:sz w:val="20"/>
          <w:szCs w:val="20"/>
        </w:rPr>
        <w:t xml:space="preserve"> V tomto případě má zhotovitel povinnost obratem o této skutečnosti informovat objednatele.</w:t>
      </w:r>
    </w:p>
    <w:p w14:paraId="18464CD2" w14:textId="7190AF30" w:rsidR="0095098A" w:rsidRDefault="003D04E0" w:rsidP="0092660A">
      <w:pPr>
        <w:pStyle w:val="Odstavecseseznamem"/>
        <w:numPr>
          <w:ilvl w:val="0"/>
          <w:numId w:val="31"/>
        </w:numPr>
        <w:spacing w:after="120"/>
        <w:ind w:left="425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>Zhotovitel prohlašuje</w:t>
      </w:r>
      <w:r w:rsidR="00482EC5" w:rsidRPr="00323808">
        <w:rPr>
          <w:rFonts w:ascii="Arial" w:hAnsi="Arial" w:cs="Arial"/>
          <w:iCs/>
          <w:sz w:val="20"/>
          <w:szCs w:val="20"/>
        </w:rPr>
        <w:t xml:space="preserve">, že pro zhotovení díla využije výlučně svých zaměstnanců. V opačném případě je zhotovitel povinen předem požádat objednatele o možnost realizovat dílo prostřednictvím třetích </w:t>
      </w:r>
      <w:commentRangeStart w:id="12"/>
      <w:r w:rsidR="00482EC5" w:rsidRPr="00323808">
        <w:rPr>
          <w:rFonts w:ascii="Arial" w:hAnsi="Arial" w:cs="Arial"/>
          <w:iCs/>
          <w:sz w:val="20"/>
          <w:szCs w:val="20"/>
        </w:rPr>
        <w:t>osob.</w:t>
      </w:r>
      <w:commentRangeEnd w:id="12"/>
      <w:r w:rsidR="00F4289E">
        <w:rPr>
          <w:rStyle w:val="Odkaznakoment"/>
        </w:rPr>
        <w:commentReference w:id="12"/>
      </w:r>
    </w:p>
    <w:p w14:paraId="7B5752E0" w14:textId="77777777" w:rsidR="00E00889" w:rsidRPr="001D001B" w:rsidRDefault="00E00889" w:rsidP="00E00889">
      <w:pPr>
        <w:pStyle w:val="Odstavecseseznamem"/>
        <w:numPr>
          <w:ilvl w:val="0"/>
          <w:numId w:val="31"/>
        </w:numPr>
        <w:spacing w:after="120"/>
        <w:ind w:left="425"/>
        <w:jc w:val="both"/>
        <w:rPr>
          <w:rFonts w:ascii="Arial" w:hAnsi="Arial" w:cs="Arial"/>
          <w:iCs/>
          <w:sz w:val="20"/>
          <w:szCs w:val="20"/>
        </w:rPr>
      </w:pPr>
      <w:bookmarkStart w:id="13" w:name="_Ref69389189"/>
      <w:r w:rsidRPr="001D001B">
        <w:rPr>
          <w:rFonts w:ascii="Arial" w:hAnsi="Arial" w:cs="Arial"/>
          <w:iCs/>
          <w:sz w:val="20"/>
          <w:szCs w:val="20"/>
        </w:rPr>
        <w:t>Zhotovitel se zavazuje po celou dobu trvaní smlouvy zabezpečit:</w:t>
      </w:r>
      <w:bookmarkEnd w:id="13"/>
      <w:r w:rsidRPr="001D001B">
        <w:rPr>
          <w:rFonts w:ascii="Arial" w:hAnsi="Arial" w:cs="Arial"/>
          <w:iCs/>
          <w:sz w:val="20"/>
          <w:szCs w:val="20"/>
        </w:rPr>
        <w:t xml:space="preserve"> </w:t>
      </w:r>
    </w:p>
    <w:p w14:paraId="601348EB" w14:textId="77777777" w:rsidR="00E00889" w:rsidRPr="001D001B" w:rsidRDefault="00E00889" w:rsidP="00E00889">
      <w:pPr>
        <w:numPr>
          <w:ilvl w:val="1"/>
          <w:numId w:val="9"/>
        </w:numPr>
        <w:spacing w:after="12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1D001B">
        <w:rPr>
          <w:rFonts w:ascii="Arial" w:hAnsi="Arial" w:cs="Arial"/>
          <w:sz w:val="20"/>
          <w:szCs w:val="20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5EE14ECA" w14:textId="77777777" w:rsidR="00E00889" w:rsidRPr="001D001B" w:rsidRDefault="00E00889" w:rsidP="00E00889">
      <w:pPr>
        <w:numPr>
          <w:ilvl w:val="1"/>
          <w:numId w:val="9"/>
        </w:numPr>
        <w:spacing w:after="12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1D001B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 podmínkami sjednanými v Rámcové dohodě na plnění veřejné zakázky, a to v rozsahu výše smluvních pokut a délky záruční doby (uvedené smluvní podmínky se považují za srovnatelné, bude-li výše smluvních pokut a délka záruční doby shodná s Rámcovou dohodou na plnění veřejné zakázky); </w:t>
      </w:r>
    </w:p>
    <w:p w14:paraId="0498790C" w14:textId="77777777" w:rsidR="00E00889" w:rsidRPr="001D001B" w:rsidRDefault="00E00889" w:rsidP="00E00889">
      <w:pPr>
        <w:numPr>
          <w:ilvl w:val="1"/>
          <w:numId w:val="9"/>
        </w:numPr>
        <w:spacing w:after="12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1D001B">
        <w:rPr>
          <w:rFonts w:ascii="Arial" w:hAnsi="Arial" w:cs="Arial"/>
          <w:sz w:val="20"/>
          <w:szCs w:val="20"/>
        </w:rPr>
        <w:t xml:space="preserve">řádné a včasné plnění finančních závazků svým poddodavatelům, kdy za řádné a včasné plnění se považuje plné uhrazení poddodavatelem vystavených faktur za plnění poskytnutá k plnění veřejné zakázky, a to do 30 kalendářních </w:t>
      </w:r>
      <w:commentRangeStart w:id="14"/>
      <w:r w:rsidRPr="001D001B">
        <w:rPr>
          <w:rFonts w:ascii="Arial" w:hAnsi="Arial" w:cs="Arial"/>
          <w:sz w:val="20"/>
          <w:szCs w:val="20"/>
        </w:rPr>
        <w:t>dnů</w:t>
      </w:r>
      <w:commentRangeEnd w:id="14"/>
      <w:r w:rsidR="00F4289E">
        <w:rPr>
          <w:rStyle w:val="Odkaznakoment"/>
        </w:rPr>
        <w:commentReference w:id="14"/>
      </w:r>
      <w:r w:rsidRPr="001D001B">
        <w:rPr>
          <w:rFonts w:ascii="Arial" w:hAnsi="Arial" w:cs="Arial"/>
          <w:sz w:val="20"/>
          <w:szCs w:val="20"/>
        </w:rPr>
        <w:t>;</w:t>
      </w:r>
    </w:p>
    <w:p w14:paraId="686876C8" w14:textId="77777777" w:rsidR="00E00889" w:rsidRPr="001D001B" w:rsidRDefault="00E00889" w:rsidP="00E00889">
      <w:pPr>
        <w:pStyle w:val="Odstavecseseznamem"/>
        <w:numPr>
          <w:ilvl w:val="0"/>
          <w:numId w:val="31"/>
        </w:numPr>
        <w:spacing w:after="120"/>
        <w:ind w:left="425"/>
        <w:jc w:val="both"/>
        <w:rPr>
          <w:rFonts w:ascii="Arial" w:hAnsi="Arial" w:cs="Arial"/>
          <w:iCs/>
          <w:sz w:val="20"/>
          <w:szCs w:val="20"/>
        </w:rPr>
      </w:pPr>
      <w:bookmarkStart w:id="15" w:name="_Ref62484425"/>
      <w:r w:rsidRPr="001D001B">
        <w:rPr>
          <w:rFonts w:ascii="Arial" w:hAnsi="Arial" w:cs="Arial"/>
          <w:iCs/>
          <w:sz w:val="20"/>
          <w:szCs w:val="20"/>
        </w:rPr>
        <w:t>Objednatel je oprávněn plnění povinností uvedených v odst. 3 kdykoliv kontrolovat, a to i bez předchozího ohlášení Zhotoviteli. Je-li k provedení kontroly potřeba předložení dokumentů, zavazuje se Zhotovitel k jejich předložení nejpozději do dvou (2) pracovních dnů od doručení výzvy Objednatele.</w:t>
      </w:r>
      <w:bookmarkEnd w:id="15"/>
    </w:p>
    <w:p w14:paraId="5BFDDDA4" w14:textId="77777777" w:rsidR="003D04E0" w:rsidRPr="00323808" w:rsidRDefault="003D04E0" w:rsidP="003D04E0">
      <w:pPr>
        <w:pStyle w:val="Odstavecseseznamem"/>
        <w:rPr>
          <w:rFonts w:ascii="Arial" w:hAnsi="Arial" w:cs="Arial"/>
          <w:iCs/>
          <w:sz w:val="20"/>
          <w:szCs w:val="20"/>
        </w:rPr>
      </w:pPr>
    </w:p>
    <w:p w14:paraId="352CD61D" w14:textId="77777777" w:rsidR="00AD1B9A" w:rsidRPr="00323808" w:rsidRDefault="009B5830" w:rsidP="009B5830">
      <w:pPr>
        <w:pStyle w:val="Nadpis1"/>
        <w:numPr>
          <w:ilvl w:val="0"/>
          <w:numId w:val="0"/>
        </w:numPr>
        <w:ind w:left="397" w:hanging="397"/>
        <w:jc w:val="center"/>
        <w:rPr>
          <w:rFonts w:ascii="Arial" w:hAnsi="Arial" w:cs="Arial"/>
          <w:b w:val="0"/>
          <w:bCs w:val="0"/>
          <w:sz w:val="20"/>
          <w:szCs w:val="20"/>
          <w:u w:val="none"/>
        </w:rPr>
      </w:pPr>
      <w:r>
        <w:rPr>
          <w:rFonts w:ascii="Arial" w:hAnsi="Arial" w:cs="Arial"/>
          <w:b w:val="0"/>
          <w:bCs w:val="0"/>
          <w:sz w:val="20"/>
          <w:szCs w:val="20"/>
          <w:u w:val="none"/>
        </w:rPr>
        <w:lastRenderedPageBreak/>
        <w:t>XIII.</w:t>
      </w:r>
    </w:p>
    <w:p w14:paraId="141EE1D7" w14:textId="77777777" w:rsidR="00AD1B9A" w:rsidRPr="00323808" w:rsidRDefault="000D6091" w:rsidP="00444D34">
      <w:pPr>
        <w:jc w:val="center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  <w:u w:val="single"/>
        </w:rPr>
        <w:t xml:space="preserve">Ukončení </w:t>
      </w:r>
      <w:r w:rsidR="008C7D11" w:rsidRPr="00323808">
        <w:rPr>
          <w:rFonts w:ascii="Arial" w:hAnsi="Arial" w:cs="Arial"/>
          <w:sz w:val="20"/>
          <w:szCs w:val="20"/>
          <w:u w:val="single"/>
        </w:rPr>
        <w:t>dohody</w:t>
      </w:r>
      <w:r w:rsidRPr="00323808">
        <w:rPr>
          <w:rFonts w:ascii="Arial" w:hAnsi="Arial" w:cs="Arial"/>
          <w:sz w:val="20"/>
          <w:szCs w:val="20"/>
          <w:u w:val="single"/>
        </w:rPr>
        <w:t xml:space="preserve">, výpověď </w:t>
      </w:r>
      <w:r w:rsidR="008C7D11" w:rsidRPr="00323808">
        <w:rPr>
          <w:rFonts w:ascii="Arial" w:hAnsi="Arial" w:cs="Arial"/>
          <w:sz w:val="20"/>
          <w:szCs w:val="20"/>
          <w:u w:val="single"/>
        </w:rPr>
        <w:t>dohody</w:t>
      </w:r>
      <w:r w:rsidRPr="00323808">
        <w:rPr>
          <w:rFonts w:ascii="Arial" w:hAnsi="Arial" w:cs="Arial"/>
          <w:sz w:val="20"/>
          <w:szCs w:val="20"/>
          <w:u w:val="single"/>
        </w:rPr>
        <w:t>, o</w:t>
      </w:r>
      <w:r w:rsidR="00AD1B9A" w:rsidRPr="00323808">
        <w:rPr>
          <w:rFonts w:ascii="Arial" w:hAnsi="Arial" w:cs="Arial"/>
          <w:sz w:val="20"/>
          <w:szCs w:val="20"/>
          <w:u w:val="single"/>
        </w:rPr>
        <w:t xml:space="preserve">dstoupení od </w:t>
      </w:r>
      <w:r w:rsidR="008C7D11" w:rsidRPr="00323808">
        <w:rPr>
          <w:rFonts w:ascii="Arial" w:hAnsi="Arial" w:cs="Arial"/>
          <w:sz w:val="20"/>
          <w:szCs w:val="20"/>
          <w:u w:val="single"/>
        </w:rPr>
        <w:t>dohody</w:t>
      </w:r>
    </w:p>
    <w:p w14:paraId="7FCABDA2" w14:textId="77777777" w:rsidR="00852016" w:rsidRPr="00323808" w:rsidRDefault="00852016" w:rsidP="00AD1B9A">
      <w:pPr>
        <w:tabs>
          <w:tab w:val="left" w:pos="567"/>
        </w:tabs>
        <w:jc w:val="center"/>
        <w:rPr>
          <w:rFonts w:ascii="Arial" w:hAnsi="Arial" w:cs="Arial"/>
          <w:sz w:val="20"/>
          <w:szCs w:val="20"/>
        </w:rPr>
      </w:pPr>
    </w:p>
    <w:p w14:paraId="1FD9E976" w14:textId="77777777" w:rsidR="00386688" w:rsidRPr="00323808" w:rsidRDefault="001B1B11" w:rsidP="0092660A">
      <w:pPr>
        <w:numPr>
          <w:ilvl w:val="0"/>
          <w:numId w:val="9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Tuto dohodu lze ukončit vzájemnou písemnou dohodou smluvních stran.</w:t>
      </w:r>
    </w:p>
    <w:p w14:paraId="05DE2638" w14:textId="77777777" w:rsidR="000D6091" w:rsidRPr="00323808" w:rsidRDefault="000D6091" w:rsidP="0092660A">
      <w:pPr>
        <w:numPr>
          <w:ilvl w:val="0"/>
          <w:numId w:val="9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Tuto </w:t>
      </w:r>
      <w:r w:rsidR="008C7D11" w:rsidRPr="00323808">
        <w:rPr>
          <w:rFonts w:ascii="Arial" w:hAnsi="Arial" w:cs="Arial"/>
          <w:sz w:val="20"/>
          <w:szCs w:val="20"/>
        </w:rPr>
        <w:t xml:space="preserve">dohodu </w:t>
      </w:r>
      <w:r w:rsidRPr="00323808">
        <w:rPr>
          <w:rFonts w:ascii="Arial" w:hAnsi="Arial" w:cs="Arial"/>
          <w:sz w:val="20"/>
          <w:szCs w:val="20"/>
        </w:rPr>
        <w:t>lze ukončit jednostrannou písemnou výpovědí jedné ze smluvních stran s</w:t>
      </w:r>
      <w:r w:rsidR="00F216DD" w:rsidRPr="00323808">
        <w:rPr>
          <w:rFonts w:ascii="Arial" w:hAnsi="Arial" w:cs="Arial"/>
          <w:sz w:val="20"/>
          <w:szCs w:val="20"/>
        </w:rPr>
        <w:t> </w:t>
      </w:r>
      <w:r w:rsidR="00F216DD" w:rsidRPr="00345F39">
        <w:rPr>
          <w:rFonts w:ascii="Arial" w:hAnsi="Arial" w:cs="Arial"/>
          <w:sz w:val="20"/>
          <w:szCs w:val="20"/>
        </w:rPr>
        <w:t>měsíční</w:t>
      </w:r>
      <w:r w:rsidR="00F216DD" w:rsidRPr="00323808">
        <w:rPr>
          <w:rFonts w:ascii="Arial" w:hAnsi="Arial" w:cs="Arial"/>
          <w:sz w:val="20"/>
          <w:szCs w:val="20"/>
        </w:rPr>
        <w:t xml:space="preserve"> </w:t>
      </w:r>
      <w:r w:rsidRPr="00323808">
        <w:rPr>
          <w:rFonts w:ascii="Arial" w:hAnsi="Arial" w:cs="Arial"/>
          <w:sz w:val="20"/>
          <w:szCs w:val="20"/>
        </w:rPr>
        <w:t xml:space="preserve">výpovědní </w:t>
      </w:r>
      <w:r w:rsidR="006F5DA4" w:rsidRPr="00323808">
        <w:rPr>
          <w:rFonts w:ascii="Arial" w:hAnsi="Arial" w:cs="Arial"/>
          <w:sz w:val="20"/>
          <w:szCs w:val="20"/>
        </w:rPr>
        <w:t>dobou</w:t>
      </w:r>
      <w:r w:rsidRPr="00323808">
        <w:rPr>
          <w:rFonts w:ascii="Arial" w:hAnsi="Arial" w:cs="Arial"/>
          <w:sz w:val="20"/>
          <w:szCs w:val="20"/>
        </w:rPr>
        <w:t xml:space="preserve">. Výpovědní </w:t>
      </w:r>
      <w:r w:rsidR="006F5DA4" w:rsidRPr="00323808">
        <w:rPr>
          <w:rFonts w:ascii="Arial" w:hAnsi="Arial" w:cs="Arial"/>
          <w:sz w:val="20"/>
          <w:szCs w:val="20"/>
        </w:rPr>
        <w:t>doba</w:t>
      </w:r>
      <w:r w:rsidRPr="00323808">
        <w:rPr>
          <w:rFonts w:ascii="Arial" w:hAnsi="Arial" w:cs="Arial"/>
          <w:sz w:val="20"/>
          <w:szCs w:val="20"/>
        </w:rPr>
        <w:t xml:space="preserve"> počne běžet prvního dne měsíce následujícího poté, kdy byla druhé smluvní straně písemná výpověď doručena.</w:t>
      </w:r>
    </w:p>
    <w:p w14:paraId="366CD75C" w14:textId="77777777" w:rsidR="00C637CF" w:rsidRPr="00323808" w:rsidRDefault="00AD1B9A" w:rsidP="0092660A">
      <w:pPr>
        <w:numPr>
          <w:ilvl w:val="0"/>
          <w:numId w:val="9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Každá ze smluvních stran je oprávněna od</w:t>
      </w:r>
      <w:r w:rsidR="000D6091" w:rsidRPr="00323808">
        <w:rPr>
          <w:rFonts w:ascii="Arial" w:hAnsi="Arial" w:cs="Arial"/>
          <w:sz w:val="20"/>
          <w:szCs w:val="20"/>
        </w:rPr>
        <w:t xml:space="preserve"> této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8C7D11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odstoupit</w:t>
      </w:r>
      <w:r w:rsidR="00E31923" w:rsidRPr="00323808">
        <w:rPr>
          <w:rFonts w:ascii="Arial" w:hAnsi="Arial" w:cs="Arial"/>
          <w:sz w:val="20"/>
          <w:szCs w:val="20"/>
        </w:rPr>
        <w:t xml:space="preserve"> z důvodů sjednaných v této </w:t>
      </w:r>
      <w:r w:rsidR="008C7D11" w:rsidRPr="00323808">
        <w:rPr>
          <w:rFonts w:ascii="Arial" w:hAnsi="Arial" w:cs="Arial"/>
          <w:sz w:val="20"/>
          <w:szCs w:val="20"/>
        </w:rPr>
        <w:t xml:space="preserve">dohodě </w:t>
      </w:r>
      <w:r w:rsidR="00E31923" w:rsidRPr="00323808">
        <w:rPr>
          <w:rFonts w:ascii="Arial" w:hAnsi="Arial" w:cs="Arial"/>
          <w:sz w:val="20"/>
          <w:szCs w:val="20"/>
        </w:rPr>
        <w:t>nebo stanoví-li tak zákon.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E31923" w:rsidRPr="00323808">
        <w:rPr>
          <w:rFonts w:ascii="Arial" w:hAnsi="Arial" w:cs="Arial"/>
          <w:sz w:val="20"/>
          <w:szCs w:val="20"/>
        </w:rPr>
        <w:t xml:space="preserve">Smluvní strany jsou oprávněny od této </w:t>
      </w:r>
      <w:r w:rsidR="008C7D11" w:rsidRPr="00323808">
        <w:rPr>
          <w:rFonts w:ascii="Arial" w:hAnsi="Arial" w:cs="Arial"/>
          <w:sz w:val="20"/>
          <w:szCs w:val="20"/>
        </w:rPr>
        <w:t xml:space="preserve">dohody </w:t>
      </w:r>
      <w:r w:rsidR="00E31923" w:rsidRPr="00323808">
        <w:rPr>
          <w:rFonts w:ascii="Arial" w:hAnsi="Arial" w:cs="Arial"/>
          <w:sz w:val="20"/>
          <w:szCs w:val="20"/>
        </w:rPr>
        <w:t xml:space="preserve">odstoupit zejména v případech, kdy je tato </w:t>
      </w:r>
      <w:r w:rsidR="008C7D11" w:rsidRPr="00323808">
        <w:rPr>
          <w:rFonts w:ascii="Arial" w:hAnsi="Arial" w:cs="Arial"/>
          <w:sz w:val="20"/>
          <w:szCs w:val="20"/>
        </w:rPr>
        <w:t xml:space="preserve">dohoda </w:t>
      </w:r>
      <w:r w:rsidR="00E31923" w:rsidRPr="00323808">
        <w:rPr>
          <w:rFonts w:ascii="Arial" w:hAnsi="Arial" w:cs="Arial"/>
          <w:sz w:val="20"/>
          <w:szCs w:val="20"/>
        </w:rPr>
        <w:t>porušena podstatným způsobem.</w:t>
      </w:r>
    </w:p>
    <w:p w14:paraId="088EB3ED" w14:textId="77777777" w:rsidR="00C637CF" w:rsidRPr="00323808" w:rsidRDefault="00C637CF" w:rsidP="0092660A">
      <w:pPr>
        <w:numPr>
          <w:ilvl w:val="0"/>
          <w:numId w:val="9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Smluvní strany se dohodly a souhlasí, že za podstatné porušení této </w:t>
      </w:r>
      <w:r w:rsidR="008C7D11" w:rsidRPr="00323808">
        <w:rPr>
          <w:rFonts w:ascii="Arial" w:hAnsi="Arial" w:cs="Arial"/>
          <w:sz w:val="20"/>
          <w:szCs w:val="20"/>
        </w:rPr>
        <w:t>doho</w:t>
      </w:r>
      <w:r w:rsidR="00157613" w:rsidRPr="00323808">
        <w:rPr>
          <w:rFonts w:ascii="Arial" w:hAnsi="Arial" w:cs="Arial"/>
          <w:sz w:val="20"/>
          <w:szCs w:val="20"/>
        </w:rPr>
        <w:t>d</w:t>
      </w:r>
      <w:r w:rsidR="008C7D11" w:rsidRPr="00323808">
        <w:rPr>
          <w:rFonts w:ascii="Arial" w:hAnsi="Arial" w:cs="Arial"/>
          <w:sz w:val="20"/>
          <w:szCs w:val="20"/>
        </w:rPr>
        <w:t xml:space="preserve">y </w:t>
      </w:r>
      <w:r w:rsidRPr="00323808">
        <w:rPr>
          <w:rFonts w:ascii="Arial" w:hAnsi="Arial" w:cs="Arial"/>
          <w:sz w:val="20"/>
          <w:szCs w:val="20"/>
        </w:rPr>
        <w:t>se považuje:</w:t>
      </w:r>
    </w:p>
    <w:p w14:paraId="659933DB" w14:textId="40B3998B" w:rsidR="00C637CF" w:rsidRPr="00323808" w:rsidRDefault="00C637CF" w:rsidP="0092660A">
      <w:pPr>
        <w:numPr>
          <w:ilvl w:val="1"/>
          <w:numId w:val="9"/>
        </w:numPr>
        <w:spacing w:after="12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prodlení objednatele s úhradou řádně vystaveného daňového dokladu </w:t>
      </w:r>
      <w:r w:rsidRPr="00323808">
        <w:rPr>
          <w:rFonts w:ascii="Arial" w:hAnsi="Arial" w:cs="Arial"/>
          <w:sz w:val="20"/>
          <w:szCs w:val="20"/>
        </w:rPr>
        <w:noBreakHyphen/>
        <w:t xml:space="preserve"> faktury obsahujícího správné údaje a veškeré touto </w:t>
      </w:r>
      <w:r w:rsidR="00607489" w:rsidRPr="00323808">
        <w:rPr>
          <w:rFonts w:ascii="Arial" w:hAnsi="Arial" w:cs="Arial"/>
          <w:sz w:val="20"/>
          <w:szCs w:val="20"/>
        </w:rPr>
        <w:t xml:space="preserve">dohodou </w:t>
      </w:r>
      <w:r w:rsidRPr="00323808">
        <w:rPr>
          <w:rFonts w:ascii="Arial" w:hAnsi="Arial" w:cs="Arial"/>
          <w:sz w:val="20"/>
          <w:szCs w:val="20"/>
        </w:rPr>
        <w:t xml:space="preserve">požadované náležitosti </w:t>
      </w:r>
      <w:r w:rsidR="00F216DD" w:rsidRPr="00323808">
        <w:rPr>
          <w:rFonts w:ascii="Arial" w:hAnsi="Arial" w:cs="Arial"/>
          <w:sz w:val="20"/>
          <w:szCs w:val="20"/>
        </w:rPr>
        <w:t>o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482EC5" w:rsidRPr="00323808">
        <w:rPr>
          <w:rFonts w:ascii="Arial" w:hAnsi="Arial" w:cs="Arial"/>
          <w:sz w:val="20"/>
          <w:szCs w:val="20"/>
        </w:rPr>
        <w:t xml:space="preserve">šedesát </w:t>
      </w:r>
      <w:r w:rsidR="00C92718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>a více kalendářních dnů;</w:t>
      </w:r>
    </w:p>
    <w:p w14:paraId="41675191" w14:textId="77777777" w:rsidR="009C4762" w:rsidRPr="00323808" w:rsidRDefault="009C4762" w:rsidP="0092660A">
      <w:pPr>
        <w:numPr>
          <w:ilvl w:val="1"/>
          <w:numId w:val="9"/>
        </w:numPr>
        <w:spacing w:after="12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nedodržení či porušení povinnosti </w:t>
      </w:r>
      <w:r w:rsidR="004E6888" w:rsidRPr="00323808">
        <w:rPr>
          <w:rFonts w:ascii="Arial" w:hAnsi="Arial" w:cs="Arial"/>
          <w:sz w:val="20"/>
          <w:szCs w:val="20"/>
        </w:rPr>
        <w:t>zhotovitele</w:t>
      </w:r>
      <w:r w:rsidR="00DF5FF5" w:rsidRPr="00323808">
        <w:rPr>
          <w:rFonts w:ascii="Arial" w:hAnsi="Arial" w:cs="Arial"/>
          <w:sz w:val="20"/>
          <w:szCs w:val="20"/>
        </w:rPr>
        <w:t xml:space="preserve"> </w:t>
      </w:r>
      <w:r w:rsidR="001E3C70" w:rsidRPr="00323808">
        <w:rPr>
          <w:rFonts w:ascii="Arial" w:hAnsi="Arial" w:cs="Arial"/>
          <w:sz w:val="20"/>
          <w:szCs w:val="20"/>
        </w:rPr>
        <w:t>spočívající v tom,</w:t>
      </w:r>
      <w:r w:rsidR="004375FC" w:rsidRPr="00323808">
        <w:rPr>
          <w:rFonts w:ascii="Arial" w:hAnsi="Arial" w:cs="Arial"/>
          <w:sz w:val="20"/>
          <w:szCs w:val="20"/>
        </w:rPr>
        <w:t xml:space="preserve"> že zhotovitel je povinen bez prodlení podat objednateli zprávu</w:t>
      </w:r>
      <w:r w:rsidR="00691025" w:rsidRPr="00323808">
        <w:rPr>
          <w:rFonts w:ascii="Arial" w:hAnsi="Arial" w:cs="Arial"/>
          <w:sz w:val="20"/>
          <w:szCs w:val="20"/>
        </w:rPr>
        <w:t xml:space="preserve"> </w:t>
      </w:r>
      <w:r w:rsidR="004375FC" w:rsidRPr="00323808">
        <w:rPr>
          <w:rFonts w:ascii="Arial" w:hAnsi="Arial" w:cs="Arial"/>
          <w:sz w:val="20"/>
          <w:szCs w:val="20"/>
        </w:rPr>
        <w:t>o vzniku případné škody, kterou zhotovitel způsobil v souvislosti s </w:t>
      </w:r>
      <w:r w:rsidR="006C7D7F" w:rsidRPr="00323808">
        <w:rPr>
          <w:rFonts w:ascii="Arial" w:hAnsi="Arial" w:cs="Arial"/>
          <w:sz w:val="20"/>
          <w:szCs w:val="20"/>
        </w:rPr>
        <w:t>realizací díla</w:t>
      </w:r>
      <w:r w:rsidR="004375FC" w:rsidRPr="00323808">
        <w:rPr>
          <w:rFonts w:ascii="Arial" w:hAnsi="Arial" w:cs="Arial"/>
          <w:sz w:val="20"/>
          <w:szCs w:val="20"/>
        </w:rPr>
        <w:t xml:space="preserve"> dle této </w:t>
      </w:r>
      <w:r w:rsidR="006C7D7F" w:rsidRPr="00323808">
        <w:rPr>
          <w:rFonts w:ascii="Arial" w:hAnsi="Arial" w:cs="Arial"/>
          <w:sz w:val="20"/>
          <w:szCs w:val="20"/>
        </w:rPr>
        <w:t>dohody</w:t>
      </w:r>
      <w:r w:rsidR="004375FC" w:rsidRPr="00323808">
        <w:rPr>
          <w:rFonts w:ascii="Arial" w:hAnsi="Arial" w:cs="Arial"/>
          <w:sz w:val="20"/>
          <w:szCs w:val="20"/>
        </w:rPr>
        <w:t>;</w:t>
      </w:r>
    </w:p>
    <w:p w14:paraId="33B10EEE" w14:textId="77777777" w:rsidR="004375FC" w:rsidRPr="00323808" w:rsidRDefault="004375FC" w:rsidP="0092660A">
      <w:pPr>
        <w:numPr>
          <w:ilvl w:val="1"/>
          <w:numId w:val="9"/>
        </w:numPr>
        <w:spacing w:after="12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porušení povinnosti mlčenlivosti;</w:t>
      </w:r>
    </w:p>
    <w:p w14:paraId="2A967F7A" w14:textId="05C33133" w:rsidR="00E369F3" w:rsidRPr="00323808" w:rsidRDefault="001B1B11" w:rsidP="0092660A">
      <w:pPr>
        <w:numPr>
          <w:ilvl w:val="1"/>
          <w:numId w:val="9"/>
        </w:numPr>
        <w:spacing w:after="12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probíhající</w:t>
      </w:r>
      <w:r w:rsidR="004375FC" w:rsidRPr="00323808">
        <w:rPr>
          <w:rFonts w:ascii="Arial" w:hAnsi="Arial" w:cs="Arial"/>
          <w:sz w:val="20"/>
          <w:szCs w:val="20"/>
        </w:rPr>
        <w:t xml:space="preserve"> insolvenční řízení</w:t>
      </w:r>
      <w:r w:rsidRPr="00323808">
        <w:rPr>
          <w:rFonts w:ascii="Arial" w:hAnsi="Arial" w:cs="Arial"/>
          <w:sz w:val="20"/>
          <w:szCs w:val="20"/>
        </w:rPr>
        <w:t xml:space="preserve"> vůči majetku zhotovitele</w:t>
      </w:r>
      <w:r w:rsidR="004375FC" w:rsidRPr="00323808">
        <w:rPr>
          <w:rFonts w:ascii="Arial" w:hAnsi="Arial" w:cs="Arial"/>
          <w:sz w:val="20"/>
          <w:szCs w:val="20"/>
        </w:rPr>
        <w:t xml:space="preserve">, v němž bylo vydáno rozhodnutí </w:t>
      </w:r>
      <w:r w:rsidR="00C92718">
        <w:rPr>
          <w:rFonts w:ascii="Arial" w:hAnsi="Arial" w:cs="Arial"/>
          <w:sz w:val="20"/>
          <w:szCs w:val="20"/>
        </w:rPr>
        <w:br/>
      </w:r>
      <w:r w:rsidR="004375FC" w:rsidRPr="00323808">
        <w:rPr>
          <w:rFonts w:ascii="Arial" w:hAnsi="Arial" w:cs="Arial"/>
          <w:sz w:val="20"/>
          <w:szCs w:val="20"/>
        </w:rPr>
        <w:t>o úpadku;</w:t>
      </w:r>
    </w:p>
    <w:p w14:paraId="00693E85" w14:textId="621476A5" w:rsidR="00AD1B9A" w:rsidRPr="007A078B" w:rsidRDefault="004375FC" w:rsidP="0092660A">
      <w:pPr>
        <w:numPr>
          <w:ilvl w:val="1"/>
          <w:numId w:val="9"/>
        </w:numPr>
        <w:spacing w:after="12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zhotovitel uvedl v </w:t>
      </w:r>
      <w:r w:rsidRPr="007341ED">
        <w:rPr>
          <w:rFonts w:ascii="Arial" w:hAnsi="Arial" w:cs="Arial"/>
          <w:sz w:val="20"/>
          <w:szCs w:val="20"/>
        </w:rPr>
        <w:t xml:space="preserve">rámci </w:t>
      </w:r>
      <w:r w:rsidR="00114A6C" w:rsidRPr="007341ED">
        <w:rPr>
          <w:rFonts w:ascii="Arial" w:hAnsi="Arial" w:cs="Arial"/>
          <w:sz w:val="20"/>
          <w:szCs w:val="20"/>
        </w:rPr>
        <w:t>výběrového</w:t>
      </w:r>
      <w:r w:rsidRPr="007341ED">
        <w:rPr>
          <w:rFonts w:ascii="Arial" w:hAnsi="Arial" w:cs="Arial"/>
          <w:sz w:val="20"/>
          <w:szCs w:val="20"/>
        </w:rPr>
        <w:t xml:space="preserve"> </w:t>
      </w:r>
      <w:r w:rsidRPr="00323808">
        <w:rPr>
          <w:rFonts w:ascii="Arial" w:hAnsi="Arial" w:cs="Arial"/>
          <w:sz w:val="20"/>
          <w:szCs w:val="20"/>
        </w:rPr>
        <w:t xml:space="preserve">řízení nepravdivé či zkreslené informace, které </w:t>
      </w:r>
      <w:r w:rsidR="00C92718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 xml:space="preserve">by měly zřejmý vliv na výběr zhotovitele pro uzavření </w:t>
      </w:r>
      <w:r w:rsidR="006C7D7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>.</w:t>
      </w:r>
    </w:p>
    <w:p w14:paraId="60901476" w14:textId="77777777" w:rsidR="00B537E1" w:rsidRPr="00323808" w:rsidRDefault="00AD1B9A" w:rsidP="0092660A">
      <w:pPr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Odstoupení od</w:t>
      </w:r>
      <w:r w:rsidR="000D6091" w:rsidRPr="00323808">
        <w:rPr>
          <w:rFonts w:ascii="Arial" w:hAnsi="Arial" w:cs="Arial"/>
          <w:sz w:val="20"/>
          <w:szCs w:val="20"/>
        </w:rPr>
        <w:t xml:space="preserve"> této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6C7D7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v případě podstatného porušení</w:t>
      </w:r>
      <w:r w:rsidR="000D6091" w:rsidRPr="00323808">
        <w:rPr>
          <w:rFonts w:ascii="Arial" w:hAnsi="Arial" w:cs="Arial"/>
          <w:sz w:val="20"/>
          <w:szCs w:val="20"/>
        </w:rPr>
        <w:t xml:space="preserve"> této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6C7D7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druhou smluvní stranou je platné a účinné doručením písemného odstoupení</w:t>
      </w:r>
      <w:r w:rsidR="000D6091" w:rsidRPr="00323808">
        <w:rPr>
          <w:rFonts w:ascii="Arial" w:hAnsi="Arial" w:cs="Arial"/>
          <w:sz w:val="20"/>
          <w:szCs w:val="20"/>
        </w:rPr>
        <w:t xml:space="preserve"> od této </w:t>
      </w:r>
      <w:r w:rsidR="006C7D7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druhé smluvní stran</w:t>
      </w:r>
      <w:r w:rsidR="000D6091" w:rsidRPr="00323808">
        <w:rPr>
          <w:rFonts w:ascii="Arial" w:hAnsi="Arial" w:cs="Arial"/>
          <w:sz w:val="20"/>
          <w:szCs w:val="20"/>
        </w:rPr>
        <w:t>ě</w:t>
      </w:r>
      <w:r w:rsidRPr="00323808">
        <w:rPr>
          <w:rFonts w:ascii="Arial" w:hAnsi="Arial" w:cs="Arial"/>
          <w:sz w:val="20"/>
          <w:szCs w:val="20"/>
        </w:rPr>
        <w:t>.</w:t>
      </w:r>
    </w:p>
    <w:p w14:paraId="126DC9CA" w14:textId="1E12D823" w:rsidR="00B537E1" w:rsidRPr="00323808" w:rsidRDefault="00B537E1" w:rsidP="0092660A">
      <w:pPr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Pokud odstoupí od této </w:t>
      </w:r>
      <w:r w:rsidR="006C7D7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některá ze smluvních stran z důvodů uvedených</w:t>
      </w:r>
      <w:r w:rsidR="00B51AB0" w:rsidRPr="00323808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 xml:space="preserve">v tomto článku, smluvní strany </w:t>
      </w:r>
      <w:proofErr w:type="gramStart"/>
      <w:r w:rsidRPr="00323808">
        <w:rPr>
          <w:rFonts w:ascii="Arial" w:hAnsi="Arial" w:cs="Arial"/>
          <w:sz w:val="20"/>
          <w:szCs w:val="20"/>
        </w:rPr>
        <w:t>sepíší</w:t>
      </w:r>
      <w:proofErr w:type="gramEnd"/>
      <w:r w:rsidRPr="00323808">
        <w:rPr>
          <w:rFonts w:ascii="Arial" w:hAnsi="Arial" w:cs="Arial"/>
          <w:sz w:val="20"/>
          <w:szCs w:val="20"/>
        </w:rPr>
        <w:t xml:space="preserve"> protokol o stavu prováděného díla ke dni odstoupení </w:t>
      </w:r>
      <w:r w:rsidR="00C92718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 xml:space="preserve">od této </w:t>
      </w:r>
      <w:r w:rsidR="006C7D7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 xml:space="preserve">. Protokol musí obsahovat zejména soupis veškerých uskutečněných prací </w:t>
      </w:r>
      <w:r w:rsidR="00C92718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 xml:space="preserve">a dodávek ke dni odstoupení od této </w:t>
      </w:r>
      <w:r w:rsidR="006C7D7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>. Závěrem protokolu smluvní strany uvedou finanční hodnotu dosud provedeného díla.</w:t>
      </w:r>
    </w:p>
    <w:p w14:paraId="18E300DC" w14:textId="77777777" w:rsidR="00B537E1" w:rsidRPr="00323808" w:rsidRDefault="00B537E1" w:rsidP="0092660A">
      <w:pPr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Smluvní strany se zavazují, že ve lhůtě 30 kalendářních dnů ode dne ukončení této </w:t>
      </w:r>
      <w:r w:rsidR="006C7D7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 xml:space="preserve">vypořádají závazky vyplývající z této </w:t>
      </w:r>
      <w:r w:rsidR="006C7D7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 xml:space="preserve">. Do doby vyčíslení oprávněných nároků smluvních stran a do doby dohody o vzájemném vyrovnání těchto nároků, je objednatel oprávněn zadržet veškeré fakturované a splatné platby zhotoviteli. </w:t>
      </w:r>
    </w:p>
    <w:p w14:paraId="57A4AD6B" w14:textId="77777777" w:rsidR="00B537E1" w:rsidRPr="00323808" w:rsidRDefault="00B537E1" w:rsidP="0092660A">
      <w:pPr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Odstoupením od této </w:t>
      </w:r>
      <w:r w:rsidR="006C7D7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nejsou dotčena práva smluvních stran na úhradu splatné smluvní pokuty a případnou náhradu škody.</w:t>
      </w:r>
    </w:p>
    <w:p w14:paraId="639DD63C" w14:textId="77777777" w:rsidR="00B537E1" w:rsidRPr="00323808" w:rsidRDefault="00B537E1" w:rsidP="0092660A">
      <w:pPr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Objednatel je od </w:t>
      </w:r>
      <w:r w:rsidR="00607489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oprávněn jednostranně odstoupit bez jakýchkoli sankcí, pokud nebude schválena částka ze státního rozpočtu, která je potřebná k</w:t>
      </w:r>
      <w:r w:rsidR="00A45F5C" w:rsidRPr="00323808">
        <w:rPr>
          <w:rFonts w:ascii="Arial" w:hAnsi="Arial" w:cs="Arial"/>
          <w:sz w:val="20"/>
          <w:szCs w:val="20"/>
        </w:rPr>
        <w:t> </w:t>
      </w:r>
      <w:r w:rsidRPr="00323808">
        <w:rPr>
          <w:rFonts w:ascii="Arial" w:hAnsi="Arial" w:cs="Arial"/>
          <w:sz w:val="20"/>
          <w:szCs w:val="20"/>
        </w:rPr>
        <w:t>úhradě</w:t>
      </w:r>
      <w:r w:rsidR="00A45F5C" w:rsidRPr="00323808">
        <w:rPr>
          <w:rFonts w:ascii="Arial" w:hAnsi="Arial" w:cs="Arial"/>
          <w:sz w:val="20"/>
          <w:szCs w:val="20"/>
        </w:rPr>
        <w:t xml:space="preserve"> </w:t>
      </w:r>
      <w:r w:rsidRPr="00323808">
        <w:rPr>
          <w:rFonts w:ascii="Arial" w:hAnsi="Arial" w:cs="Arial"/>
          <w:sz w:val="20"/>
          <w:szCs w:val="20"/>
        </w:rPr>
        <w:t xml:space="preserve">za plnění poskytované podle této </w:t>
      </w:r>
      <w:r w:rsidR="006C7D7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 xml:space="preserve">. </w:t>
      </w:r>
    </w:p>
    <w:p w14:paraId="39309902" w14:textId="77777777" w:rsidR="00B537E1" w:rsidRPr="00323808" w:rsidRDefault="00B537E1" w:rsidP="0092660A">
      <w:pPr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Odstoupení od této </w:t>
      </w:r>
      <w:r w:rsidR="006C7D7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bude oznámeno písemně prostřednictvím datové schránky, případně formou doporučeného dopisu s doručenkou. Účinky odstoupení</w:t>
      </w:r>
      <w:r w:rsidR="00A45F5C" w:rsidRPr="00323808">
        <w:rPr>
          <w:rFonts w:ascii="Arial" w:hAnsi="Arial" w:cs="Arial"/>
          <w:sz w:val="20"/>
          <w:szCs w:val="20"/>
        </w:rPr>
        <w:t xml:space="preserve"> </w:t>
      </w:r>
      <w:r w:rsidRPr="00323808">
        <w:rPr>
          <w:rFonts w:ascii="Arial" w:hAnsi="Arial" w:cs="Arial"/>
          <w:sz w:val="20"/>
          <w:szCs w:val="20"/>
        </w:rPr>
        <w:t xml:space="preserve">od této </w:t>
      </w:r>
      <w:r w:rsidR="006C7D7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nastávají dnem doručení oznámení o odstoupení druhé smluvní straně</w:t>
      </w:r>
      <w:r w:rsidR="006C7D7F" w:rsidRPr="00323808">
        <w:rPr>
          <w:rFonts w:ascii="Arial" w:hAnsi="Arial" w:cs="Arial"/>
          <w:sz w:val="20"/>
          <w:szCs w:val="20"/>
        </w:rPr>
        <w:t>.</w:t>
      </w:r>
    </w:p>
    <w:p w14:paraId="186ABA12" w14:textId="77777777" w:rsidR="003B6197" w:rsidRPr="00323808" w:rsidRDefault="003B6197" w:rsidP="00B537E1">
      <w:pPr>
        <w:ind w:left="426"/>
        <w:jc w:val="both"/>
        <w:rPr>
          <w:rFonts w:ascii="Arial" w:hAnsi="Arial" w:cs="Arial"/>
          <w:sz w:val="20"/>
          <w:szCs w:val="20"/>
        </w:rPr>
      </w:pPr>
    </w:p>
    <w:p w14:paraId="5170FDEF" w14:textId="77777777" w:rsidR="00DE0592" w:rsidRPr="00323808" w:rsidRDefault="009B5830" w:rsidP="009B583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XIV.</w:t>
      </w:r>
    </w:p>
    <w:p w14:paraId="76CA98E8" w14:textId="77777777" w:rsidR="00AD1B9A" w:rsidRPr="00323808" w:rsidRDefault="00AD1B9A" w:rsidP="00946819">
      <w:pPr>
        <w:jc w:val="center"/>
        <w:rPr>
          <w:rFonts w:ascii="Arial" w:hAnsi="Arial" w:cs="Arial"/>
          <w:sz w:val="20"/>
          <w:szCs w:val="20"/>
          <w:u w:val="single"/>
        </w:rPr>
      </w:pPr>
      <w:r w:rsidRPr="00323808">
        <w:rPr>
          <w:rFonts w:ascii="Arial" w:hAnsi="Arial" w:cs="Arial"/>
          <w:sz w:val="20"/>
          <w:szCs w:val="20"/>
          <w:u w:val="single"/>
        </w:rPr>
        <w:t xml:space="preserve">Závěrečná </w:t>
      </w:r>
      <w:r w:rsidR="00427874" w:rsidRPr="00323808">
        <w:rPr>
          <w:rFonts w:ascii="Arial" w:hAnsi="Arial" w:cs="Arial"/>
          <w:sz w:val="20"/>
          <w:szCs w:val="20"/>
          <w:u w:val="single"/>
        </w:rPr>
        <w:t>ustanovení</w:t>
      </w:r>
    </w:p>
    <w:p w14:paraId="5558E960" w14:textId="77777777" w:rsidR="00AD1B9A" w:rsidRPr="00323808" w:rsidRDefault="00AD1B9A" w:rsidP="00AD1B9A">
      <w:pPr>
        <w:pStyle w:val="Zkladntextodsazen"/>
        <w:tabs>
          <w:tab w:val="left" w:pos="567"/>
        </w:tabs>
        <w:ind w:left="0"/>
        <w:jc w:val="center"/>
        <w:rPr>
          <w:rFonts w:ascii="Arial" w:hAnsi="Arial" w:cs="Arial"/>
          <w:bCs/>
          <w:sz w:val="20"/>
          <w:szCs w:val="20"/>
          <w:u w:val="single"/>
        </w:rPr>
      </w:pPr>
    </w:p>
    <w:p w14:paraId="4EFDF3B2" w14:textId="77777777" w:rsidR="00AD1B9A" w:rsidRPr="00323808" w:rsidRDefault="00AD1B9A" w:rsidP="0092660A">
      <w:pPr>
        <w:pStyle w:val="Zkladntextodsazen"/>
        <w:numPr>
          <w:ilvl w:val="0"/>
          <w:numId w:val="8"/>
        </w:numPr>
        <w:tabs>
          <w:tab w:val="clear" w:pos="1200"/>
        </w:tabs>
        <w:spacing w:after="120"/>
        <w:ind w:left="426"/>
        <w:rPr>
          <w:rFonts w:ascii="Arial" w:hAnsi="Arial" w:cs="Arial"/>
          <w:bCs/>
          <w:sz w:val="20"/>
          <w:szCs w:val="20"/>
          <w:u w:val="single"/>
        </w:rPr>
      </w:pPr>
      <w:r w:rsidRPr="00323808">
        <w:rPr>
          <w:rFonts w:ascii="Arial" w:hAnsi="Arial" w:cs="Arial"/>
          <w:bCs/>
          <w:sz w:val="20"/>
          <w:szCs w:val="20"/>
          <w:u w:val="single"/>
        </w:rPr>
        <w:t>Za objednatele jsou oprávněni jednat:</w:t>
      </w:r>
    </w:p>
    <w:p w14:paraId="7F7ADC1C" w14:textId="77777777" w:rsidR="0066198D" w:rsidRPr="00323808" w:rsidRDefault="00AD1B9A" w:rsidP="0092660A">
      <w:pPr>
        <w:numPr>
          <w:ilvl w:val="0"/>
          <w:numId w:val="11"/>
        </w:numPr>
        <w:spacing w:after="120"/>
        <w:ind w:left="1134" w:hanging="294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k jednání</w:t>
      </w:r>
      <w:r w:rsidR="00427874" w:rsidRPr="00323808">
        <w:rPr>
          <w:rFonts w:ascii="Arial" w:hAnsi="Arial" w:cs="Arial"/>
          <w:sz w:val="20"/>
          <w:szCs w:val="20"/>
        </w:rPr>
        <w:t>m</w:t>
      </w:r>
      <w:r w:rsidRPr="00323808">
        <w:rPr>
          <w:rFonts w:ascii="Arial" w:hAnsi="Arial" w:cs="Arial"/>
          <w:sz w:val="20"/>
          <w:szCs w:val="20"/>
        </w:rPr>
        <w:t xml:space="preserve"> ve věci</w:t>
      </w:r>
      <w:r w:rsidR="00427874" w:rsidRPr="00323808">
        <w:rPr>
          <w:rFonts w:ascii="Arial" w:hAnsi="Arial" w:cs="Arial"/>
          <w:sz w:val="20"/>
          <w:szCs w:val="20"/>
        </w:rPr>
        <w:t xml:space="preserve"> této </w:t>
      </w:r>
      <w:r w:rsidR="006C7D7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>:</w:t>
      </w:r>
    </w:p>
    <w:p w14:paraId="275B2652" w14:textId="77777777" w:rsidR="00AD1B9A" w:rsidRPr="00323808" w:rsidRDefault="00A56332" w:rsidP="0092660A">
      <w:pPr>
        <w:spacing w:after="120"/>
        <w:ind w:left="113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Ing. Václav Kohlíček, ředitel Sekce majetku státu</w:t>
      </w:r>
    </w:p>
    <w:p w14:paraId="6ED9CCE9" w14:textId="5A028A07" w:rsidR="0066198D" w:rsidRDefault="00AD1B9A" w:rsidP="0092660A">
      <w:pPr>
        <w:numPr>
          <w:ilvl w:val="0"/>
          <w:numId w:val="11"/>
        </w:numPr>
        <w:spacing w:after="120"/>
        <w:ind w:left="1134" w:hanging="294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ve věcech technických a k</w:t>
      </w:r>
      <w:r w:rsidR="00C734F0" w:rsidRPr="00323808">
        <w:rPr>
          <w:rFonts w:ascii="Arial" w:hAnsi="Arial" w:cs="Arial"/>
          <w:sz w:val="20"/>
          <w:szCs w:val="20"/>
        </w:rPr>
        <w:t> </w:t>
      </w:r>
      <w:r w:rsidRPr="00323808">
        <w:rPr>
          <w:rFonts w:ascii="Arial" w:hAnsi="Arial" w:cs="Arial"/>
          <w:sz w:val="20"/>
          <w:szCs w:val="20"/>
        </w:rPr>
        <w:t>převzetí</w:t>
      </w:r>
      <w:r w:rsidR="00C734F0" w:rsidRPr="00323808">
        <w:rPr>
          <w:rFonts w:ascii="Arial" w:hAnsi="Arial" w:cs="Arial"/>
          <w:sz w:val="20"/>
          <w:szCs w:val="20"/>
        </w:rPr>
        <w:t xml:space="preserve"> </w:t>
      </w:r>
      <w:r w:rsidR="001E3C70" w:rsidRPr="00323808">
        <w:rPr>
          <w:rFonts w:ascii="Arial" w:hAnsi="Arial" w:cs="Arial"/>
          <w:sz w:val="20"/>
          <w:szCs w:val="20"/>
        </w:rPr>
        <w:t>díla</w:t>
      </w:r>
      <w:r w:rsidR="006C7D7F" w:rsidRPr="00323808">
        <w:rPr>
          <w:rFonts w:ascii="Arial" w:hAnsi="Arial" w:cs="Arial"/>
          <w:sz w:val="20"/>
          <w:szCs w:val="20"/>
        </w:rPr>
        <w:t xml:space="preserve"> (osoba oprávněná k převzetí díla)</w:t>
      </w:r>
      <w:r w:rsidR="0066198D" w:rsidRPr="00323808">
        <w:rPr>
          <w:rFonts w:ascii="Arial" w:hAnsi="Arial" w:cs="Arial"/>
          <w:sz w:val="20"/>
          <w:szCs w:val="20"/>
        </w:rPr>
        <w:t>:</w:t>
      </w:r>
      <w:r w:rsidRPr="00323808">
        <w:rPr>
          <w:rFonts w:ascii="Arial" w:hAnsi="Arial" w:cs="Arial"/>
          <w:sz w:val="20"/>
          <w:szCs w:val="20"/>
        </w:rPr>
        <w:t xml:space="preserve"> </w:t>
      </w:r>
    </w:p>
    <w:p w14:paraId="2E760756" w14:textId="42CF7FD4" w:rsidR="005124F0" w:rsidRPr="00323808" w:rsidRDefault="005124F0" w:rsidP="005124F0">
      <w:pPr>
        <w:spacing w:after="120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Ing. Petra Hořáková</w:t>
      </w:r>
    </w:p>
    <w:p w14:paraId="1FAF72DD" w14:textId="77777777" w:rsidR="00AD1B9A" w:rsidRPr="00323808" w:rsidRDefault="00AD1B9A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rPr>
          <w:rFonts w:ascii="Arial" w:hAnsi="Arial" w:cs="Arial"/>
          <w:sz w:val="20"/>
          <w:szCs w:val="20"/>
          <w:u w:val="single"/>
        </w:rPr>
      </w:pPr>
      <w:r w:rsidRPr="00323808">
        <w:rPr>
          <w:rFonts w:ascii="Arial" w:hAnsi="Arial" w:cs="Arial"/>
          <w:sz w:val="20"/>
          <w:szCs w:val="20"/>
          <w:u w:val="single"/>
        </w:rPr>
        <w:t xml:space="preserve">Za </w:t>
      </w:r>
      <w:r w:rsidR="004E6888" w:rsidRPr="00323808">
        <w:rPr>
          <w:rFonts w:ascii="Arial" w:hAnsi="Arial" w:cs="Arial"/>
          <w:sz w:val="20"/>
          <w:szCs w:val="20"/>
          <w:u w:val="single"/>
        </w:rPr>
        <w:t>zhotovitele</w:t>
      </w:r>
      <w:r w:rsidRPr="00323808">
        <w:rPr>
          <w:rFonts w:ascii="Arial" w:hAnsi="Arial" w:cs="Arial"/>
          <w:sz w:val="20"/>
          <w:szCs w:val="20"/>
          <w:u w:val="single"/>
        </w:rPr>
        <w:t xml:space="preserve"> jsou oprávněni </w:t>
      </w:r>
      <w:commentRangeStart w:id="16"/>
      <w:r w:rsidRPr="00323808">
        <w:rPr>
          <w:rFonts w:ascii="Arial" w:hAnsi="Arial" w:cs="Arial"/>
          <w:sz w:val="20"/>
          <w:szCs w:val="20"/>
          <w:u w:val="single"/>
        </w:rPr>
        <w:t>jednat</w:t>
      </w:r>
      <w:commentRangeEnd w:id="16"/>
      <w:r w:rsidR="004E50AA">
        <w:rPr>
          <w:rStyle w:val="Odkaznakoment"/>
        </w:rPr>
        <w:commentReference w:id="16"/>
      </w:r>
      <w:r w:rsidRPr="00323808">
        <w:rPr>
          <w:rFonts w:ascii="Arial" w:hAnsi="Arial" w:cs="Arial"/>
          <w:sz w:val="20"/>
          <w:szCs w:val="20"/>
          <w:u w:val="single"/>
        </w:rPr>
        <w:t>:</w:t>
      </w:r>
    </w:p>
    <w:p w14:paraId="28D63864" w14:textId="77777777" w:rsidR="0066198D" w:rsidRPr="00323808" w:rsidRDefault="00AD1B9A" w:rsidP="0092660A">
      <w:pPr>
        <w:numPr>
          <w:ilvl w:val="0"/>
          <w:numId w:val="12"/>
        </w:numPr>
        <w:spacing w:after="120"/>
        <w:ind w:left="1134" w:hanging="294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k jednání</w:t>
      </w:r>
      <w:r w:rsidR="0066198D" w:rsidRPr="00323808">
        <w:rPr>
          <w:rFonts w:ascii="Arial" w:hAnsi="Arial" w:cs="Arial"/>
          <w:sz w:val="20"/>
          <w:szCs w:val="20"/>
        </w:rPr>
        <w:t>m</w:t>
      </w:r>
      <w:r w:rsidRPr="00323808">
        <w:rPr>
          <w:rFonts w:ascii="Arial" w:hAnsi="Arial" w:cs="Arial"/>
          <w:sz w:val="20"/>
          <w:szCs w:val="20"/>
        </w:rPr>
        <w:t xml:space="preserve"> ve věci</w:t>
      </w:r>
      <w:r w:rsidR="0066198D" w:rsidRPr="00323808">
        <w:rPr>
          <w:rFonts w:ascii="Arial" w:hAnsi="Arial" w:cs="Arial"/>
          <w:sz w:val="20"/>
          <w:szCs w:val="20"/>
        </w:rPr>
        <w:t xml:space="preserve"> této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6C7D7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>:</w:t>
      </w:r>
    </w:p>
    <w:p w14:paraId="3D3E1F55" w14:textId="39206925" w:rsidR="00AD1B9A" w:rsidRPr="00323808" w:rsidRDefault="00873ADC" w:rsidP="0092660A">
      <w:pPr>
        <w:spacing w:after="120"/>
        <w:ind w:left="1134"/>
        <w:rPr>
          <w:rFonts w:ascii="Arial" w:hAnsi="Arial" w:cs="Arial"/>
          <w:sz w:val="20"/>
          <w:szCs w:val="20"/>
        </w:rPr>
      </w:pPr>
      <w:ins w:id="17" w:author="Autor">
        <w:r w:rsidRPr="000C3AA5">
          <w:rPr>
            <w:rFonts w:ascii="Arial" w:hAnsi="Arial" w:cs="Arial"/>
            <w:sz w:val="20"/>
            <w:szCs w:val="20"/>
            <w:highlight w:val="yellow"/>
          </w:rPr>
          <w:t>„doplní zhotovitel</w:t>
        </w:r>
        <w:r>
          <w:rPr>
            <w:rFonts w:ascii="Arial" w:hAnsi="Arial" w:cs="Arial"/>
            <w:sz w:val="20"/>
            <w:szCs w:val="20"/>
            <w:highlight w:val="yellow"/>
          </w:rPr>
          <w:t xml:space="preserve"> č. 1“</w:t>
        </w:r>
        <w:r w:rsidRPr="00C1144A">
          <w:rPr>
            <w:rFonts w:ascii="Arial" w:hAnsi="Arial" w:cs="Arial"/>
            <w:sz w:val="20"/>
            <w:szCs w:val="20"/>
          </w:rPr>
          <w:t xml:space="preserve">, </w:t>
        </w:r>
        <w:r>
          <w:rPr>
            <w:rFonts w:ascii="Arial" w:hAnsi="Arial" w:cs="Arial"/>
            <w:sz w:val="20"/>
            <w:szCs w:val="20"/>
            <w:highlight w:val="yellow"/>
          </w:rPr>
          <w:t>„doplní zhotovitel č. 2“</w:t>
        </w:r>
        <w:r w:rsidRPr="00C1144A">
          <w:rPr>
            <w:rFonts w:ascii="Arial" w:hAnsi="Arial" w:cs="Arial"/>
            <w:sz w:val="20"/>
            <w:szCs w:val="20"/>
          </w:rPr>
          <w:t xml:space="preserve">, </w:t>
        </w:r>
        <w:r>
          <w:rPr>
            <w:rFonts w:ascii="Arial" w:hAnsi="Arial" w:cs="Arial"/>
            <w:sz w:val="20"/>
            <w:szCs w:val="20"/>
            <w:highlight w:val="yellow"/>
          </w:rPr>
          <w:t>„doplní zhotovitel č. 3</w:t>
        </w:r>
        <w:r w:rsidRPr="000C3AA5">
          <w:rPr>
            <w:rFonts w:ascii="Arial" w:hAnsi="Arial" w:cs="Arial"/>
            <w:sz w:val="20"/>
            <w:szCs w:val="20"/>
            <w:highlight w:val="yellow"/>
          </w:rPr>
          <w:t>“</w:t>
        </w:r>
        <w:r w:rsidRPr="00A56332" w:rsidDel="00873ADC">
          <w:rPr>
            <w:rFonts w:ascii="Arial" w:hAnsi="Arial" w:cs="Arial"/>
            <w:sz w:val="20"/>
            <w:szCs w:val="20"/>
            <w:highlight w:val="yellow"/>
          </w:rPr>
          <w:t xml:space="preserve"> </w:t>
        </w:r>
      </w:ins>
      <w:del w:id="18" w:author="Autor">
        <w:r w:rsidR="00881CC8" w:rsidRPr="00A56332" w:rsidDel="00873ADC">
          <w:rPr>
            <w:rFonts w:ascii="Arial" w:hAnsi="Arial" w:cs="Arial"/>
            <w:sz w:val="20"/>
            <w:szCs w:val="20"/>
            <w:highlight w:val="yellow"/>
          </w:rPr>
          <w:delText xml:space="preserve">„doplní </w:delText>
        </w:r>
        <w:r w:rsidR="000B77C5" w:rsidRPr="00A56332" w:rsidDel="00873ADC">
          <w:rPr>
            <w:rFonts w:ascii="Arial" w:hAnsi="Arial" w:cs="Arial"/>
            <w:sz w:val="20"/>
            <w:szCs w:val="20"/>
            <w:highlight w:val="yellow"/>
          </w:rPr>
          <w:delText>zhotovitel</w:delText>
        </w:r>
        <w:r w:rsidR="00881CC8" w:rsidRPr="00A56332" w:rsidDel="00873ADC">
          <w:rPr>
            <w:rFonts w:ascii="Arial" w:hAnsi="Arial" w:cs="Arial"/>
            <w:sz w:val="20"/>
            <w:szCs w:val="20"/>
            <w:highlight w:val="yellow"/>
          </w:rPr>
          <w:delText>“</w:delText>
        </w:r>
      </w:del>
    </w:p>
    <w:p w14:paraId="1344D2E7" w14:textId="2EA8323F" w:rsidR="0066198D" w:rsidRDefault="00AD1B9A" w:rsidP="0092660A">
      <w:pPr>
        <w:numPr>
          <w:ilvl w:val="0"/>
          <w:numId w:val="12"/>
        </w:numPr>
        <w:spacing w:after="120"/>
        <w:ind w:left="1134" w:hanging="294"/>
        <w:rPr>
          <w:ins w:id="19" w:author="Autor"/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ve věcech technických a </w:t>
      </w:r>
      <w:r w:rsidR="001D5708" w:rsidRPr="00323808">
        <w:rPr>
          <w:rFonts w:ascii="Arial" w:hAnsi="Arial" w:cs="Arial"/>
          <w:sz w:val="20"/>
          <w:szCs w:val="20"/>
        </w:rPr>
        <w:t>předání díla</w:t>
      </w:r>
      <w:r w:rsidRPr="00323808">
        <w:rPr>
          <w:rFonts w:ascii="Arial" w:hAnsi="Arial" w:cs="Arial"/>
          <w:sz w:val="20"/>
          <w:szCs w:val="20"/>
        </w:rPr>
        <w:t>:</w:t>
      </w:r>
    </w:p>
    <w:p w14:paraId="059C65AB" w14:textId="5BF50F3C" w:rsidR="00873ADC" w:rsidRPr="00323808" w:rsidRDefault="00873ADC">
      <w:pPr>
        <w:spacing w:after="120"/>
        <w:ind w:left="1134"/>
        <w:rPr>
          <w:rFonts w:ascii="Arial" w:hAnsi="Arial" w:cs="Arial"/>
          <w:sz w:val="20"/>
          <w:szCs w:val="20"/>
        </w:rPr>
        <w:pPrChange w:id="20" w:author="Autor">
          <w:pPr>
            <w:numPr>
              <w:numId w:val="12"/>
            </w:numPr>
            <w:spacing w:after="120"/>
            <w:ind w:left="1134" w:hanging="294"/>
          </w:pPr>
        </w:pPrChange>
      </w:pPr>
      <w:ins w:id="21" w:author="Autor">
        <w:r w:rsidRPr="000C3AA5">
          <w:rPr>
            <w:rFonts w:ascii="Arial" w:hAnsi="Arial" w:cs="Arial"/>
            <w:sz w:val="20"/>
            <w:szCs w:val="20"/>
            <w:highlight w:val="yellow"/>
          </w:rPr>
          <w:t>„doplní zhotovitel</w:t>
        </w:r>
        <w:r>
          <w:rPr>
            <w:rFonts w:ascii="Arial" w:hAnsi="Arial" w:cs="Arial"/>
            <w:sz w:val="20"/>
            <w:szCs w:val="20"/>
            <w:highlight w:val="yellow"/>
          </w:rPr>
          <w:t xml:space="preserve"> č. 1“</w:t>
        </w:r>
        <w:r w:rsidRPr="00C1144A">
          <w:rPr>
            <w:rFonts w:ascii="Arial" w:hAnsi="Arial" w:cs="Arial"/>
            <w:sz w:val="20"/>
            <w:szCs w:val="20"/>
          </w:rPr>
          <w:t xml:space="preserve">, </w:t>
        </w:r>
        <w:r>
          <w:rPr>
            <w:rFonts w:ascii="Arial" w:hAnsi="Arial" w:cs="Arial"/>
            <w:sz w:val="20"/>
            <w:szCs w:val="20"/>
            <w:highlight w:val="yellow"/>
          </w:rPr>
          <w:t>„doplní zhotovitel č. 2“</w:t>
        </w:r>
        <w:r w:rsidRPr="00C1144A">
          <w:rPr>
            <w:rFonts w:ascii="Arial" w:hAnsi="Arial" w:cs="Arial"/>
            <w:sz w:val="20"/>
            <w:szCs w:val="20"/>
          </w:rPr>
          <w:t xml:space="preserve">, </w:t>
        </w:r>
        <w:r>
          <w:rPr>
            <w:rFonts w:ascii="Arial" w:hAnsi="Arial" w:cs="Arial"/>
            <w:sz w:val="20"/>
            <w:szCs w:val="20"/>
            <w:highlight w:val="yellow"/>
          </w:rPr>
          <w:t>„doplní zhotovitel č. 3</w:t>
        </w:r>
        <w:r w:rsidRPr="000C3AA5">
          <w:rPr>
            <w:rFonts w:ascii="Arial" w:hAnsi="Arial" w:cs="Arial"/>
            <w:sz w:val="20"/>
            <w:szCs w:val="20"/>
            <w:highlight w:val="yellow"/>
          </w:rPr>
          <w:t>“</w:t>
        </w:r>
      </w:ins>
    </w:p>
    <w:p w14:paraId="525BA549" w14:textId="4F7C611F" w:rsidR="00AD1B9A" w:rsidRPr="00323808" w:rsidDel="00873ADC" w:rsidRDefault="00881CC8" w:rsidP="0092660A">
      <w:pPr>
        <w:spacing w:after="120"/>
        <w:ind w:left="1134"/>
        <w:rPr>
          <w:del w:id="22" w:author="Autor"/>
          <w:rFonts w:ascii="Arial" w:hAnsi="Arial" w:cs="Arial"/>
          <w:sz w:val="20"/>
          <w:szCs w:val="20"/>
        </w:rPr>
      </w:pPr>
      <w:del w:id="23" w:author="Autor">
        <w:r w:rsidRPr="00A56332" w:rsidDel="00873ADC">
          <w:rPr>
            <w:rFonts w:ascii="Arial" w:hAnsi="Arial" w:cs="Arial"/>
            <w:sz w:val="20"/>
            <w:szCs w:val="20"/>
            <w:highlight w:val="yellow"/>
          </w:rPr>
          <w:delText xml:space="preserve">„doplní </w:delText>
        </w:r>
        <w:r w:rsidR="000B77C5" w:rsidRPr="00A56332" w:rsidDel="00873ADC">
          <w:rPr>
            <w:rFonts w:ascii="Arial" w:hAnsi="Arial" w:cs="Arial"/>
            <w:sz w:val="20"/>
            <w:szCs w:val="20"/>
            <w:highlight w:val="yellow"/>
          </w:rPr>
          <w:delText>zhotovitel</w:delText>
        </w:r>
        <w:r w:rsidRPr="00A56332" w:rsidDel="00873ADC">
          <w:rPr>
            <w:rFonts w:ascii="Arial" w:hAnsi="Arial" w:cs="Arial"/>
            <w:sz w:val="20"/>
            <w:szCs w:val="20"/>
            <w:highlight w:val="yellow"/>
          </w:rPr>
          <w:delText>“</w:delText>
        </w:r>
      </w:del>
    </w:p>
    <w:p w14:paraId="20E0B24B" w14:textId="77777777" w:rsidR="00B537E1" w:rsidRPr="00323808" w:rsidRDefault="00C8646C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Tato </w:t>
      </w:r>
      <w:r w:rsidR="006C7D7F" w:rsidRPr="00323808">
        <w:rPr>
          <w:rFonts w:ascii="Arial" w:hAnsi="Arial" w:cs="Arial"/>
          <w:sz w:val="20"/>
          <w:szCs w:val="20"/>
        </w:rPr>
        <w:t xml:space="preserve">dohoda </w:t>
      </w:r>
      <w:r w:rsidRPr="00323808">
        <w:rPr>
          <w:rFonts w:ascii="Arial" w:hAnsi="Arial" w:cs="Arial"/>
          <w:sz w:val="20"/>
          <w:szCs w:val="20"/>
        </w:rPr>
        <w:t>se řídí českým právním řádem</w:t>
      </w:r>
      <w:r w:rsidR="004C44BA" w:rsidRPr="00323808">
        <w:rPr>
          <w:rFonts w:ascii="Arial" w:hAnsi="Arial" w:cs="Arial"/>
          <w:sz w:val="20"/>
          <w:szCs w:val="20"/>
        </w:rPr>
        <w:t>.</w:t>
      </w:r>
      <w:r w:rsidR="00AD1B9A" w:rsidRPr="00323808">
        <w:rPr>
          <w:rFonts w:ascii="Arial" w:hAnsi="Arial" w:cs="Arial"/>
          <w:sz w:val="20"/>
          <w:szCs w:val="20"/>
        </w:rPr>
        <w:t xml:space="preserve"> </w:t>
      </w:r>
    </w:p>
    <w:p w14:paraId="6724B9BD" w14:textId="4D9AEEDB" w:rsidR="00B537E1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V případě, že bude zhotovitel nakládat s </w:t>
      </w:r>
      <w:r w:rsidR="001D5708" w:rsidRPr="00323808">
        <w:rPr>
          <w:rFonts w:ascii="Arial" w:hAnsi="Arial" w:cs="Arial"/>
          <w:sz w:val="20"/>
          <w:szCs w:val="20"/>
        </w:rPr>
        <w:t>osobními</w:t>
      </w:r>
      <w:r w:rsidRPr="00323808">
        <w:rPr>
          <w:rFonts w:ascii="Arial" w:hAnsi="Arial" w:cs="Arial"/>
          <w:sz w:val="20"/>
          <w:szCs w:val="20"/>
        </w:rPr>
        <w:t xml:space="preserve"> údaji ve smyslu zákona</w:t>
      </w:r>
      <w:r w:rsidRPr="00323808">
        <w:rPr>
          <w:rFonts w:ascii="Arial" w:hAnsi="Arial" w:cs="Arial"/>
          <w:sz w:val="20"/>
          <w:szCs w:val="20"/>
        </w:rPr>
        <w:br/>
        <w:t>č. 11</w:t>
      </w:r>
      <w:r w:rsidR="001D001B">
        <w:rPr>
          <w:rFonts w:ascii="Arial" w:hAnsi="Arial" w:cs="Arial"/>
          <w:sz w:val="20"/>
          <w:szCs w:val="20"/>
        </w:rPr>
        <w:t>0</w:t>
      </w:r>
      <w:r w:rsidRPr="00323808">
        <w:rPr>
          <w:rFonts w:ascii="Arial" w:hAnsi="Arial" w:cs="Arial"/>
          <w:sz w:val="20"/>
          <w:szCs w:val="20"/>
        </w:rPr>
        <w:t>/20</w:t>
      </w:r>
      <w:r w:rsidR="001D001B">
        <w:rPr>
          <w:rFonts w:ascii="Arial" w:hAnsi="Arial" w:cs="Arial"/>
          <w:sz w:val="20"/>
          <w:szCs w:val="20"/>
        </w:rPr>
        <w:t>19</w:t>
      </w:r>
      <w:r w:rsidRPr="00323808">
        <w:rPr>
          <w:rFonts w:ascii="Arial" w:hAnsi="Arial" w:cs="Arial"/>
          <w:sz w:val="20"/>
          <w:szCs w:val="20"/>
        </w:rPr>
        <w:t xml:space="preserve"> Sb., o </w:t>
      </w:r>
      <w:r w:rsidR="001D001B">
        <w:rPr>
          <w:rFonts w:ascii="Arial" w:hAnsi="Arial" w:cs="Arial"/>
          <w:sz w:val="20"/>
          <w:szCs w:val="20"/>
        </w:rPr>
        <w:t xml:space="preserve">zpracování </w:t>
      </w:r>
      <w:r w:rsidRPr="00323808">
        <w:rPr>
          <w:rFonts w:ascii="Arial" w:hAnsi="Arial" w:cs="Arial"/>
          <w:sz w:val="20"/>
          <w:szCs w:val="20"/>
        </w:rPr>
        <w:t>osobních údajů, ve znění pozdějších předpisů, učiní veškerá opatření, aby nedošlo k neoprávněnému nebo nahodilému přístupu k těmto údajům,</w:t>
      </w:r>
      <w:r w:rsidRPr="00323808">
        <w:rPr>
          <w:rFonts w:ascii="Arial" w:hAnsi="Arial" w:cs="Arial"/>
          <w:sz w:val="20"/>
          <w:szCs w:val="20"/>
        </w:rPr>
        <w:br/>
        <w:t xml:space="preserve">k jejich změně, zničení či ztrátě, neoprávněným přenosům, k jejich jinému neoprávněnému zpracování, jakož aby i jinak neporušil tento zákon. </w:t>
      </w:r>
      <w:r w:rsidR="00CF4E45" w:rsidRPr="00323808">
        <w:rPr>
          <w:rFonts w:ascii="Arial" w:hAnsi="Arial" w:cs="Arial"/>
          <w:sz w:val="20"/>
          <w:szCs w:val="20"/>
        </w:rPr>
        <w:t>Zhotovitel</w:t>
      </w:r>
      <w:r w:rsidRPr="00323808">
        <w:rPr>
          <w:rFonts w:ascii="Arial" w:hAnsi="Arial" w:cs="Arial"/>
          <w:sz w:val="20"/>
          <w:szCs w:val="20"/>
        </w:rPr>
        <w:t xml:space="preserve"> nese plnou odpovědnost a právní důsledky za případné porušení zákona z jeho strany.</w:t>
      </w:r>
    </w:p>
    <w:p w14:paraId="20D33E82" w14:textId="26BDECF3" w:rsidR="00A72BB6" w:rsidRPr="00DB6EB4" w:rsidRDefault="00A72BB6" w:rsidP="00A72BB6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DB6EB4">
        <w:rPr>
          <w:rFonts w:ascii="Arial" w:hAnsi="Arial" w:cs="Arial"/>
          <w:sz w:val="20"/>
          <w:szCs w:val="20"/>
        </w:rPr>
        <w:t xml:space="preserve">V souvislosti s realizací práv a povinností vyplývajících z této smlouvy bude mít </w:t>
      </w:r>
      <w:r>
        <w:rPr>
          <w:rFonts w:ascii="Arial" w:hAnsi="Arial" w:cs="Arial"/>
          <w:sz w:val="20"/>
          <w:szCs w:val="20"/>
        </w:rPr>
        <w:t>zhotovitel</w:t>
      </w:r>
      <w:r w:rsidRPr="00DB6EB4">
        <w:rPr>
          <w:rFonts w:ascii="Arial" w:hAnsi="Arial" w:cs="Arial"/>
          <w:sz w:val="20"/>
          <w:szCs w:val="20"/>
        </w:rPr>
        <w:t xml:space="preserve"> přístup k datům Státního pozemkového úřadu. </w:t>
      </w:r>
      <w:r>
        <w:rPr>
          <w:rFonts w:ascii="Arial" w:hAnsi="Arial" w:cs="Arial"/>
          <w:sz w:val="20"/>
          <w:szCs w:val="20"/>
        </w:rPr>
        <w:t>Zhotovitel</w:t>
      </w:r>
      <w:r w:rsidRPr="00DB6EB4">
        <w:rPr>
          <w:rFonts w:ascii="Arial" w:hAnsi="Arial" w:cs="Arial"/>
          <w:sz w:val="20"/>
          <w:szCs w:val="20"/>
        </w:rPr>
        <w:t xml:space="preserve"> se zavazuje, že přijme veškerá technická </w:t>
      </w:r>
      <w:r>
        <w:rPr>
          <w:rFonts w:ascii="Arial" w:hAnsi="Arial" w:cs="Arial"/>
          <w:sz w:val="20"/>
          <w:szCs w:val="20"/>
        </w:rPr>
        <w:br/>
      </w:r>
      <w:r w:rsidRPr="00DB6EB4">
        <w:rPr>
          <w:rFonts w:ascii="Arial" w:hAnsi="Arial" w:cs="Arial"/>
          <w:sz w:val="20"/>
          <w:szCs w:val="20"/>
        </w:rPr>
        <w:t xml:space="preserve">a bezpečnostní opatření, v rámci </w:t>
      </w:r>
      <w:r>
        <w:rPr>
          <w:rFonts w:ascii="Arial" w:hAnsi="Arial" w:cs="Arial"/>
          <w:sz w:val="20"/>
          <w:szCs w:val="20"/>
        </w:rPr>
        <w:t>zhotovitele</w:t>
      </w:r>
      <w:r w:rsidRPr="00DB6EB4">
        <w:rPr>
          <w:rFonts w:ascii="Arial" w:hAnsi="Arial" w:cs="Arial"/>
          <w:sz w:val="20"/>
          <w:szCs w:val="20"/>
        </w:rPr>
        <w:t xml:space="preserve"> s nimi budou seznámeni jen zaměstnanci a partneři </w:t>
      </w:r>
      <w:r>
        <w:rPr>
          <w:rFonts w:ascii="Arial" w:hAnsi="Arial" w:cs="Arial"/>
          <w:sz w:val="20"/>
          <w:szCs w:val="20"/>
        </w:rPr>
        <w:t>Zhotovitele</w:t>
      </w:r>
      <w:r w:rsidRPr="00DB6EB4">
        <w:rPr>
          <w:rFonts w:ascii="Arial" w:hAnsi="Arial" w:cs="Arial"/>
          <w:sz w:val="20"/>
          <w:szCs w:val="20"/>
        </w:rPr>
        <w:t xml:space="preserve">, kteří je pro zajištění služby dle této smlouvy nezbytně potřebují a </w:t>
      </w:r>
      <w:r>
        <w:rPr>
          <w:rFonts w:ascii="Arial" w:hAnsi="Arial" w:cs="Arial"/>
          <w:sz w:val="20"/>
          <w:szCs w:val="20"/>
        </w:rPr>
        <w:t>Zhotovitel</w:t>
      </w:r>
      <w:r w:rsidRPr="00DB6EB4">
        <w:rPr>
          <w:rFonts w:ascii="Arial" w:hAnsi="Arial" w:cs="Arial"/>
          <w:sz w:val="20"/>
          <w:szCs w:val="20"/>
        </w:rPr>
        <w:t xml:space="preserve"> nezpřístupní data 3. osobám. </w:t>
      </w:r>
      <w:r>
        <w:rPr>
          <w:rFonts w:ascii="Arial" w:hAnsi="Arial" w:cs="Arial"/>
          <w:sz w:val="20"/>
          <w:szCs w:val="20"/>
        </w:rPr>
        <w:t>Zhotovitel</w:t>
      </w:r>
      <w:r w:rsidRPr="00DB6EB4">
        <w:rPr>
          <w:rFonts w:ascii="Arial" w:hAnsi="Arial" w:cs="Arial"/>
          <w:sz w:val="20"/>
          <w:szCs w:val="20"/>
        </w:rPr>
        <w:t xml:space="preserve"> prohlašuje, že je oprávněn shromažďovat, používat, přenášet, ukládat nebo jiným způsobem zpracovávat (souhrnně “Zpracovávat”) informace předávané Objednatelem, včetně </w:t>
      </w:r>
      <w:r w:rsidR="008B33B2" w:rsidRPr="00DB6EB4">
        <w:rPr>
          <w:rFonts w:ascii="Arial" w:hAnsi="Arial" w:cs="Arial"/>
          <w:sz w:val="20"/>
          <w:szCs w:val="20"/>
        </w:rPr>
        <w:t>osobních údajů</w:t>
      </w:r>
      <w:r w:rsidRPr="00DB6EB4">
        <w:rPr>
          <w:rFonts w:ascii="Arial" w:hAnsi="Arial" w:cs="Arial"/>
          <w:sz w:val="20"/>
          <w:szCs w:val="20"/>
        </w:rPr>
        <w:t xml:space="preserve">, jak jsou definovány příslušnými právními předpisy, konkrétně zákonem o ochraně osobních údajů. </w:t>
      </w:r>
      <w:r>
        <w:rPr>
          <w:rFonts w:ascii="Arial" w:hAnsi="Arial" w:cs="Arial"/>
          <w:sz w:val="20"/>
          <w:szCs w:val="20"/>
        </w:rPr>
        <w:t>Zhotovitel</w:t>
      </w:r>
      <w:r w:rsidRPr="00DB6EB4">
        <w:rPr>
          <w:rFonts w:ascii="Arial" w:hAnsi="Arial" w:cs="Arial"/>
          <w:sz w:val="20"/>
          <w:szCs w:val="20"/>
        </w:rPr>
        <w:t xml:space="preserve"> se zavazuje, že </w:t>
      </w:r>
      <w:commentRangeStart w:id="24"/>
      <w:del w:id="25" w:author="Autor">
        <w:r w:rsidRPr="00DB6EB4" w:rsidDel="00AF19C1">
          <w:rPr>
            <w:rFonts w:ascii="Arial" w:hAnsi="Arial" w:cs="Arial"/>
            <w:sz w:val="20"/>
            <w:szCs w:val="20"/>
          </w:rPr>
          <w:delText>ne</w:delText>
        </w:r>
      </w:del>
      <w:r w:rsidRPr="00DB6EB4">
        <w:rPr>
          <w:rFonts w:ascii="Arial" w:hAnsi="Arial" w:cs="Arial"/>
          <w:sz w:val="20"/>
          <w:szCs w:val="20"/>
        </w:rPr>
        <w:t>bude</w:t>
      </w:r>
      <w:commentRangeEnd w:id="24"/>
      <w:r w:rsidR="004E50AA">
        <w:rPr>
          <w:rStyle w:val="Odkaznakoment"/>
        </w:rPr>
        <w:commentReference w:id="24"/>
      </w:r>
      <w:r w:rsidRPr="00DB6EB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DB6EB4">
        <w:rPr>
          <w:rFonts w:ascii="Arial" w:hAnsi="Arial" w:cs="Arial"/>
          <w:sz w:val="20"/>
          <w:szCs w:val="20"/>
        </w:rPr>
        <w:t xml:space="preserve">s dostupnými osobními údaji pracovat jen v nezbytném rozsahu a neuloží si je bez vědomí Objednatele na jiné uložiště. </w:t>
      </w:r>
    </w:p>
    <w:p w14:paraId="06F68757" w14:textId="38BFFA8C" w:rsidR="00B537E1" w:rsidRPr="00323808" w:rsidRDefault="00B537E1" w:rsidP="00A72BB6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Zhotovitel tímto prohlašuje, že je držitelem veškerých povolení a oprávnění, umožňujícímu </w:t>
      </w:r>
      <w:r w:rsidR="00EA040F" w:rsidRPr="00323808">
        <w:rPr>
          <w:rFonts w:ascii="Arial" w:hAnsi="Arial" w:cs="Arial"/>
          <w:sz w:val="20"/>
          <w:szCs w:val="20"/>
        </w:rPr>
        <w:t>realizovat dílo</w:t>
      </w:r>
      <w:r w:rsidRPr="00323808">
        <w:rPr>
          <w:rFonts w:ascii="Arial" w:hAnsi="Arial" w:cs="Arial"/>
          <w:sz w:val="20"/>
          <w:szCs w:val="20"/>
        </w:rPr>
        <w:t xml:space="preserve"> dle této </w:t>
      </w:r>
      <w:r w:rsidR="00EA040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>.</w:t>
      </w:r>
    </w:p>
    <w:p w14:paraId="3AB2DBDD" w14:textId="77777777" w:rsidR="00B537E1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Zhotovitel tímto prohlašuje, že v době uzavření této </w:t>
      </w:r>
      <w:r w:rsidR="00EA040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 xml:space="preserve">není v likvidaci a není vůči němu vedeno řízení dle zákona č. 182/2006 Sb., o úpadku a způsobech jeho </w:t>
      </w:r>
      <w:r w:rsidR="00B51AB0" w:rsidRPr="00323808">
        <w:rPr>
          <w:rFonts w:ascii="Arial" w:hAnsi="Arial" w:cs="Arial"/>
          <w:sz w:val="20"/>
          <w:szCs w:val="20"/>
        </w:rPr>
        <w:t>řešení,</w:t>
      </w:r>
      <w:r w:rsidR="00B51AB0" w:rsidRPr="00323808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>ve znění pozdějších předpisů a zavazuje se objednatele bezodkladně informovat o všech skutečnostech o hrozícím úpadku, příp. o prohlášení úpadku jeho společnosti.</w:t>
      </w:r>
    </w:p>
    <w:p w14:paraId="7AA97D28" w14:textId="77777777" w:rsidR="00B537E1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Vyskytnou-li se události, které jedné nebo oběma smluvním stranám částečně nebo úplně znemožní plnění jejich povinností podle této </w:t>
      </w:r>
      <w:r w:rsidR="00EA040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 xml:space="preserve">, jsou povinni se o tomto bez zbytečného odkladu informovat a společně podniknout kroky k jejich překonání. Nesplnění této povinnosti zakládá právo na náhradu škody pro stranu, která se porušení </w:t>
      </w:r>
      <w:r w:rsidR="00EA040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v tomto bodě nedopustila.</w:t>
      </w:r>
    </w:p>
    <w:p w14:paraId="5333597F" w14:textId="77777777" w:rsidR="00B537E1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Stane-li se některé ustanovení této </w:t>
      </w:r>
      <w:r w:rsidR="00EA040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neplatné či neúčinné, nedotýká se to ostatních</w:t>
      </w:r>
      <w:r w:rsidR="00083A09" w:rsidRPr="00323808">
        <w:rPr>
          <w:rFonts w:ascii="Arial" w:hAnsi="Arial" w:cs="Arial"/>
          <w:sz w:val="20"/>
          <w:szCs w:val="20"/>
        </w:rPr>
        <w:t xml:space="preserve"> </w:t>
      </w:r>
      <w:r w:rsidRPr="00323808">
        <w:rPr>
          <w:rFonts w:ascii="Arial" w:hAnsi="Arial" w:cs="Arial"/>
          <w:sz w:val="20"/>
          <w:szCs w:val="20"/>
        </w:rPr>
        <w:t xml:space="preserve">ustanovení této </w:t>
      </w:r>
      <w:r w:rsidR="00EA040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>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73FD419D" w14:textId="77777777" w:rsidR="00B537E1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Vztahy touto </w:t>
      </w:r>
      <w:r w:rsidR="00607489" w:rsidRPr="00323808">
        <w:rPr>
          <w:rFonts w:ascii="Arial" w:hAnsi="Arial" w:cs="Arial"/>
          <w:sz w:val="20"/>
          <w:szCs w:val="20"/>
        </w:rPr>
        <w:t xml:space="preserve">dohodou </w:t>
      </w:r>
      <w:r w:rsidRPr="00323808">
        <w:rPr>
          <w:rFonts w:ascii="Arial" w:hAnsi="Arial" w:cs="Arial"/>
          <w:sz w:val="20"/>
          <w:szCs w:val="20"/>
        </w:rPr>
        <w:t>neupravené, se řídí příslušnými ustanoveními občanského zákoníku, nebo jiného příslušného obecně závazného právního předpisu.</w:t>
      </w:r>
    </w:p>
    <w:p w14:paraId="55CB1420" w14:textId="77777777" w:rsidR="00B537E1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Odpovědnost za škody se řídí obecně závaznými právními předpisy.</w:t>
      </w:r>
    </w:p>
    <w:p w14:paraId="6AD005A3" w14:textId="639FABCA" w:rsidR="00386688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Zhotovitel přebírá povinná ručení za rizika, plynoucí z plnění této </w:t>
      </w:r>
      <w:r w:rsidR="00607489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>. Současně prohlašuje, že má uzavřenou platnou pojistnou smlouvu</w:t>
      </w:r>
      <w:r w:rsidR="00D22D5C" w:rsidRPr="00323808">
        <w:rPr>
          <w:rFonts w:ascii="Arial" w:hAnsi="Arial" w:cs="Arial"/>
          <w:sz w:val="20"/>
          <w:szCs w:val="20"/>
        </w:rPr>
        <w:t xml:space="preserve"> u </w:t>
      </w:r>
      <w:ins w:id="26" w:author="Autor">
        <w:r w:rsidR="00873ADC" w:rsidRPr="000C3AA5">
          <w:rPr>
            <w:rFonts w:ascii="Arial" w:hAnsi="Arial" w:cs="Arial"/>
            <w:sz w:val="20"/>
            <w:szCs w:val="20"/>
            <w:highlight w:val="yellow"/>
          </w:rPr>
          <w:t>„doplní zhotovitel</w:t>
        </w:r>
        <w:r w:rsidR="00873ADC">
          <w:rPr>
            <w:rFonts w:ascii="Arial" w:hAnsi="Arial" w:cs="Arial"/>
            <w:sz w:val="20"/>
            <w:szCs w:val="20"/>
            <w:highlight w:val="yellow"/>
          </w:rPr>
          <w:t xml:space="preserve"> č. 1“</w:t>
        </w:r>
        <w:r w:rsidR="00873ADC" w:rsidRPr="00C1144A">
          <w:rPr>
            <w:rFonts w:ascii="Arial" w:hAnsi="Arial" w:cs="Arial"/>
            <w:sz w:val="20"/>
            <w:szCs w:val="20"/>
          </w:rPr>
          <w:t xml:space="preserve">, </w:t>
        </w:r>
        <w:r w:rsidR="00873ADC">
          <w:rPr>
            <w:rFonts w:ascii="Arial" w:hAnsi="Arial" w:cs="Arial"/>
            <w:sz w:val="20"/>
            <w:szCs w:val="20"/>
            <w:highlight w:val="yellow"/>
          </w:rPr>
          <w:t>„doplní zhotovitel č. 2“</w:t>
        </w:r>
        <w:r w:rsidR="00873ADC" w:rsidRPr="00C1144A">
          <w:rPr>
            <w:rFonts w:ascii="Arial" w:hAnsi="Arial" w:cs="Arial"/>
            <w:sz w:val="20"/>
            <w:szCs w:val="20"/>
          </w:rPr>
          <w:t xml:space="preserve">, </w:t>
        </w:r>
        <w:r w:rsidR="00873ADC">
          <w:rPr>
            <w:rFonts w:ascii="Arial" w:hAnsi="Arial" w:cs="Arial"/>
            <w:sz w:val="20"/>
            <w:szCs w:val="20"/>
            <w:highlight w:val="yellow"/>
          </w:rPr>
          <w:t>„doplní zhotovitel č. 3</w:t>
        </w:r>
        <w:r w:rsidR="00873ADC" w:rsidRPr="000C3AA5">
          <w:rPr>
            <w:rFonts w:ascii="Arial" w:hAnsi="Arial" w:cs="Arial"/>
            <w:sz w:val="20"/>
            <w:szCs w:val="20"/>
            <w:highlight w:val="yellow"/>
          </w:rPr>
          <w:t>“</w:t>
        </w:r>
        <w:r w:rsidR="00873ADC" w:rsidRPr="004405DB" w:rsidDel="00873ADC">
          <w:rPr>
            <w:rFonts w:ascii="Arial" w:hAnsi="Arial" w:cs="Arial"/>
            <w:sz w:val="20"/>
            <w:szCs w:val="20"/>
            <w:highlight w:val="yellow"/>
          </w:rPr>
          <w:t xml:space="preserve"> </w:t>
        </w:r>
      </w:ins>
      <w:del w:id="27" w:author="Autor">
        <w:r w:rsidR="00D22D5C" w:rsidRPr="004405DB" w:rsidDel="00873ADC">
          <w:rPr>
            <w:rFonts w:ascii="Arial" w:hAnsi="Arial" w:cs="Arial"/>
            <w:sz w:val="20"/>
            <w:szCs w:val="20"/>
            <w:highlight w:val="yellow"/>
          </w:rPr>
          <w:delText xml:space="preserve">„doplní </w:delText>
        </w:r>
        <w:r w:rsidR="000B77C5" w:rsidRPr="004405DB" w:rsidDel="00873ADC">
          <w:rPr>
            <w:rFonts w:ascii="Arial" w:hAnsi="Arial" w:cs="Arial"/>
            <w:sz w:val="20"/>
            <w:szCs w:val="20"/>
            <w:highlight w:val="yellow"/>
          </w:rPr>
          <w:delText>zhotovitel</w:delText>
        </w:r>
        <w:r w:rsidR="00D22D5C" w:rsidRPr="004405DB" w:rsidDel="00873ADC">
          <w:rPr>
            <w:rFonts w:ascii="Arial" w:hAnsi="Arial" w:cs="Arial"/>
            <w:sz w:val="20"/>
            <w:szCs w:val="20"/>
            <w:highlight w:val="yellow"/>
          </w:rPr>
          <w:delText>“</w:delText>
        </w:r>
      </w:del>
      <w:r w:rsidR="00D22D5C" w:rsidRPr="00323808">
        <w:rPr>
          <w:rFonts w:ascii="Arial" w:hAnsi="Arial" w:cs="Arial"/>
          <w:sz w:val="20"/>
          <w:szCs w:val="20"/>
        </w:rPr>
        <w:t xml:space="preserve">, pokud jde o škody hmotné </w:t>
      </w:r>
      <w:del w:id="28" w:author="Autor">
        <w:r w:rsidR="004E4A0A" w:rsidDel="00873ADC">
          <w:rPr>
            <w:rFonts w:ascii="Arial" w:hAnsi="Arial" w:cs="Arial"/>
            <w:sz w:val="20"/>
            <w:szCs w:val="20"/>
          </w:rPr>
          <w:br/>
        </w:r>
      </w:del>
      <w:r w:rsidR="00D22D5C" w:rsidRPr="00323808">
        <w:rPr>
          <w:rFonts w:ascii="Arial" w:hAnsi="Arial" w:cs="Arial"/>
          <w:sz w:val="20"/>
          <w:szCs w:val="20"/>
        </w:rPr>
        <w:t xml:space="preserve">i nehmotné ve výši plnění </w:t>
      </w:r>
      <w:ins w:id="29" w:author="Autor">
        <w:r w:rsidR="00873ADC" w:rsidRPr="000C3AA5">
          <w:rPr>
            <w:rFonts w:ascii="Arial" w:hAnsi="Arial" w:cs="Arial"/>
            <w:sz w:val="20"/>
            <w:szCs w:val="20"/>
            <w:highlight w:val="yellow"/>
          </w:rPr>
          <w:t>„doplní zhotovitel</w:t>
        </w:r>
        <w:r w:rsidR="00873ADC">
          <w:rPr>
            <w:rFonts w:ascii="Arial" w:hAnsi="Arial" w:cs="Arial"/>
            <w:sz w:val="20"/>
            <w:szCs w:val="20"/>
            <w:highlight w:val="yellow"/>
          </w:rPr>
          <w:t xml:space="preserve"> č. 1“</w:t>
        </w:r>
        <w:r w:rsidR="00873ADC" w:rsidRPr="00C1144A">
          <w:rPr>
            <w:rFonts w:ascii="Arial" w:hAnsi="Arial" w:cs="Arial"/>
            <w:sz w:val="20"/>
            <w:szCs w:val="20"/>
          </w:rPr>
          <w:t xml:space="preserve">, </w:t>
        </w:r>
        <w:r w:rsidR="00873ADC">
          <w:rPr>
            <w:rFonts w:ascii="Arial" w:hAnsi="Arial" w:cs="Arial"/>
            <w:sz w:val="20"/>
            <w:szCs w:val="20"/>
            <w:highlight w:val="yellow"/>
          </w:rPr>
          <w:t>„doplní zhotovitel č. 2“</w:t>
        </w:r>
        <w:r w:rsidR="00873ADC" w:rsidRPr="00C1144A">
          <w:rPr>
            <w:rFonts w:ascii="Arial" w:hAnsi="Arial" w:cs="Arial"/>
            <w:sz w:val="20"/>
            <w:szCs w:val="20"/>
          </w:rPr>
          <w:t xml:space="preserve">, </w:t>
        </w:r>
        <w:r w:rsidR="00873ADC">
          <w:rPr>
            <w:rFonts w:ascii="Arial" w:hAnsi="Arial" w:cs="Arial"/>
            <w:sz w:val="20"/>
            <w:szCs w:val="20"/>
            <w:highlight w:val="yellow"/>
          </w:rPr>
          <w:t>„doplní zhotovitel č. 3</w:t>
        </w:r>
        <w:r w:rsidR="00873ADC" w:rsidRPr="000C3AA5">
          <w:rPr>
            <w:rFonts w:ascii="Arial" w:hAnsi="Arial" w:cs="Arial"/>
            <w:sz w:val="20"/>
            <w:szCs w:val="20"/>
            <w:highlight w:val="yellow"/>
          </w:rPr>
          <w:t>“</w:t>
        </w:r>
        <w:r w:rsidR="00873ADC" w:rsidRPr="004405DB" w:rsidDel="00873ADC">
          <w:rPr>
            <w:rFonts w:ascii="Arial" w:hAnsi="Arial" w:cs="Arial"/>
            <w:sz w:val="20"/>
            <w:szCs w:val="20"/>
            <w:highlight w:val="yellow"/>
          </w:rPr>
          <w:t xml:space="preserve"> </w:t>
        </w:r>
      </w:ins>
      <w:del w:id="30" w:author="Autor">
        <w:r w:rsidR="00D22D5C" w:rsidRPr="004405DB" w:rsidDel="00873ADC">
          <w:rPr>
            <w:rFonts w:ascii="Arial" w:hAnsi="Arial" w:cs="Arial"/>
            <w:sz w:val="20"/>
            <w:szCs w:val="20"/>
            <w:highlight w:val="yellow"/>
          </w:rPr>
          <w:delText xml:space="preserve">„doplní </w:delText>
        </w:r>
        <w:r w:rsidR="000B77C5" w:rsidRPr="004405DB" w:rsidDel="00873ADC">
          <w:rPr>
            <w:rFonts w:ascii="Arial" w:hAnsi="Arial" w:cs="Arial"/>
            <w:sz w:val="20"/>
            <w:szCs w:val="20"/>
            <w:highlight w:val="yellow"/>
          </w:rPr>
          <w:delText>zhotovitel</w:delText>
        </w:r>
        <w:r w:rsidR="00D22D5C" w:rsidRPr="004405DB" w:rsidDel="00873ADC">
          <w:rPr>
            <w:rFonts w:ascii="Arial" w:hAnsi="Arial" w:cs="Arial"/>
            <w:sz w:val="20"/>
            <w:szCs w:val="20"/>
            <w:highlight w:val="yellow"/>
          </w:rPr>
          <w:delText>“</w:delText>
        </w:r>
        <w:r w:rsidR="00D22D5C" w:rsidRPr="00323808" w:rsidDel="00873ADC">
          <w:rPr>
            <w:rFonts w:ascii="Arial" w:hAnsi="Arial" w:cs="Arial"/>
            <w:sz w:val="20"/>
            <w:szCs w:val="20"/>
          </w:rPr>
          <w:delText xml:space="preserve"> </w:delText>
        </w:r>
      </w:del>
      <w:r w:rsidR="00D22D5C" w:rsidRPr="00323808">
        <w:rPr>
          <w:rFonts w:ascii="Arial" w:hAnsi="Arial" w:cs="Arial"/>
          <w:sz w:val="20"/>
          <w:szCs w:val="20"/>
        </w:rPr>
        <w:t>Kč</w:t>
      </w:r>
      <w:r w:rsidRPr="00323808">
        <w:rPr>
          <w:rFonts w:ascii="Arial" w:hAnsi="Arial" w:cs="Arial"/>
          <w:sz w:val="20"/>
          <w:szCs w:val="20"/>
        </w:rPr>
        <w:t xml:space="preserve">, která kryje všechna rizika spojená s činností </w:t>
      </w:r>
      <w:r w:rsidR="004E6888" w:rsidRPr="00323808">
        <w:rPr>
          <w:rFonts w:ascii="Arial" w:hAnsi="Arial" w:cs="Arial"/>
          <w:sz w:val="20"/>
          <w:szCs w:val="20"/>
        </w:rPr>
        <w:t>zhotovitele</w:t>
      </w:r>
      <w:r w:rsidRPr="00323808">
        <w:rPr>
          <w:rFonts w:ascii="Arial" w:hAnsi="Arial" w:cs="Arial"/>
          <w:sz w:val="20"/>
          <w:szCs w:val="20"/>
        </w:rPr>
        <w:t xml:space="preserve"> dle této </w:t>
      </w:r>
      <w:r w:rsidR="00607489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 xml:space="preserve">. V případě škody vzniklé objednateli prokazatelným zaviněním </w:t>
      </w:r>
      <w:r w:rsidR="004E6888" w:rsidRPr="00323808">
        <w:rPr>
          <w:rFonts w:ascii="Arial" w:hAnsi="Arial" w:cs="Arial"/>
          <w:sz w:val="20"/>
          <w:szCs w:val="20"/>
        </w:rPr>
        <w:t>zhotovitele</w:t>
      </w:r>
      <w:r w:rsidRPr="00323808">
        <w:rPr>
          <w:rFonts w:ascii="Arial" w:hAnsi="Arial" w:cs="Arial"/>
          <w:sz w:val="20"/>
          <w:szCs w:val="20"/>
        </w:rPr>
        <w:t xml:space="preserve"> nebo jeho zaměstnanců, za jejichž výkon práce nese </w:t>
      </w:r>
      <w:r w:rsidR="004E6888" w:rsidRPr="00323808">
        <w:rPr>
          <w:rFonts w:ascii="Arial" w:hAnsi="Arial" w:cs="Arial"/>
          <w:sz w:val="20"/>
          <w:szCs w:val="20"/>
        </w:rPr>
        <w:t>zhotovitel</w:t>
      </w:r>
      <w:r w:rsidRPr="00323808">
        <w:rPr>
          <w:rFonts w:ascii="Arial" w:hAnsi="Arial" w:cs="Arial"/>
          <w:sz w:val="20"/>
          <w:szCs w:val="20"/>
        </w:rPr>
        <w:t xml:space="preserve"> odpovědnost ve smyslu pracovněprávních předpisů, je povinen </w:t>
      </w:r>
      <w:r w:rsidR="004E6888" w:rsidRPr="00323808">
        <w:rPr>
          <w:rFonts w:ascii="Arial" w:hAnsi="Arial" w:cs="Arial"/>
          <w:sz w:val="20"/>
          <w:szCs w:val="20"/>
        </w:rPr>
        <w:t>zhotovitel</w:t>
      </w:r>
      <w:r w:rsidRPr="00323808">
        <w:rPr>
          <w:rFonts w:ascii="Arial" w:hAnsi="Arial" w:cs="Arial"/>
          <w:sz w:val="20"/>
          <w:szCs w:val="20"/>
        </w:rPr>
        <w:t xml:space="preserve"> škodu objednateli uhradit. Toto ustanovení se netýká případů, kdy zhotovitel nemohl vzniku škody zabránit.</w:t>
      </w:r>
    </w:p>
    <w:p w14:paraId="49751B47" w14:textId="77777777" w:rsidR="00B537E1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lastRenderedPageBreak/>
        <w:t>Zhotovitel je rovněž povinen objednatele odškodnit v případě veškerých nároků</w:t>
      </w:r>
      <w:r w:rsidR="009B5830">
        <w:rPr>
          <w:rFonts w:ascii="Arial" w:hAnsi="Arial" w:cs="Arial"/>
          <w:sz w:val="20"/>
          <w:szCs w:val="20"/>
        </w:rPr>
        <w:t xml:space="preserve"> </w:t>
      </w:r>
      <w:r w:rsidRPr="00323808">
        <w:rPr>
          <w:rFonts w:ascii="Arial" w:hAnsi="Arial" w:cs="Arial"/>
          <w:sz w:val="20"/>
          <w:szCs w:val="20"/>
        </w:rPr>
        <w:t>a nahradit výdaje vzniklé v souvislosti s jakýmkoli zraněním osob, které objednateli, jeho oprávněným zástupcům, zaměstnancům či třetím osobám při provádění služeb</w:t>
      </w:r>
      <w:r w:rsidR="009B5830">
        <w:rPr>
          <w:rFonts w:ascii="Arial" w:hAnsi="Arial" w:cs="Arial"/>
          <w:sz w:val="20"/>
          <w:szCs w:val="20"/>
        </w:rPr>
        <w:t xml:space="preserve"> </w:t>
      </w:r>
      <w:r w:rsidRPr="00323808">
        <w:rPr>
          <w:rFonts w:ascii="Arial" w:hAnsi="Arial" w:cs="Arial"/>
          <w:sz w:val="20"/>
          <w:szCs w:val="20"/>
        </w:rPr>
        <w:t>či v souvislosti s ním vzniknou.</w:t>
      </w:r>
    </w:p>
    <w:p w14:paraId="2CA43D59" w14:textId="6ED75BEB" w:rsidR="00B541D9" w:rsidRPr="00323808" w:rsidRDefault="00B541D9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Smluvní strany jsou si pl</w:t>
      </w:r>
      <w:r w:rsidR="004405DB">
        <w:rPr>
          <w:rFonts w:ascii="Arial" w:hAnsi="Arial" w:cs="Arial"/>
          <w:sz w:val="20"/>
          <w:szCs w:val="20"/>
        </w:rPr>
        <w:t xml:space="preserve">ně vědomy zákonné povinnosti od </w:t>
      </w:r>
      <w:r w:rsidRPr="00323808">
        <w:rPr>
          <w:rFonts w:ascii="Arial" w:hAnsi="Arial" w:cs="Arial"/>
          <w:sz w:val="20"/>
          <w:szCs w:val="20"/>
        </w:rPr>
        <w:t xml:space="preserve">1. 7. 2016 uveřejnit dle zákona </w:t>
      </w:r>
      <w:r w:rsidR="004E4A0A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 xml:space="preserve">č. 340/2015 Sb., o zvláštních podmínkách účinnosti některých smluv, uveřejňování těchto smluv </w:t>
      </w:r>
      <w:r w:rsidR="004E4A0A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>a o registru smluv (zákon o registru smluv) tuto Smlouvu včetně všech případných dohod, kterými se tato Smlouva doplňuje, mění, nahrazuje nebo ruší, a to prostřednictvím registru smluv. Uveřejněním Smlouvy dle tohoto odstavce se rozumí vložení elektronického obrazu textového obsahu Smlouvy v otevřeném a strojově čitelném formátu a rovněž metadat podle § 5 odst. 5 zákona o registru smluv do registru smluv.</w:t>
      </w:r>
    </w:p>
    <w:p w14:paraId="33D24EE8" w14:textId="77777777" w:rsidR="00B541D9" w:rsidRPr="00323808" w:rsidRDefault="00B541D9" w:rsidP="0092660A">
      <w:pPr>
        <w:pStyle w:val="Odstavecseseznamem"/>
        <w:numPr>
          <w:ilvl w:val="0"/>
          <w:numId w:val="8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Poskytovatel bere na vědomí, že Objednatel jako povinný subjekt musí na žádost poskytnout informace podle zákona č. 106/1999 Sb., o svobodném přístupu k informacím, ve znění pozdějších předpisů, a to zejména informace týkající se identifikace Smluvních stran, informace o ceně plnění a rámcovou informaci o předmětu plnění Smlouvy. Informace poskytnuté v souladu s citovaným zákonem nelze považovat za porušení závazku mlčenlivosti o důvěrných informacích dle § 1730 odst. 2 občanského zákoníku.</w:t>
      </w:r>
    </w:p>
    <w:p w14:paraId="2629F060" w14:textId="77777777" w:rsidR="00B537E1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Všechny spory mezi smluvními stranami, vzniklé z právních vztahů založených touto </w:t>
      </w:r>
      <w:r w:rsidR="00607489" w:rsidRPr="00323808">
        <w:rPr>
          <w:rFonts w:ascii="Arial" w:hAnsi="Arial" w:cs="Arial"/>
          <w:sz w:val="20"/>
          <w:szCs w:val="20"/>
        </w:rPr>
        <w:t xml:space="preserve">dohodou </w:t>
      </w:r>
      <w:r w:rsidRPr="00323808">
        <w:rPr>
          <w:rFonts w:ascii="Arial" w:hAnsi="Arial" w:cs="Arial"/>
          <w:sz w:val="20"/>
          <w:szCs w:val="20"/>
        </w:rPr>
        <w:t xml:space="preserve">a/nebo v souvislosti s ní, budou řešeny smírnou cestou při vynaložení veškerého úsilí obou smluvních stran. V případě, že smluvní strany nedosáhnou jednáním smírného řešení kteréhokoliv sporu vzniklého z právních vztahů založených touto </w:t>
      </w:r>
      <w:r w:rsidR="00607489" w:rsidRPr="00323808">
        <w:rPr>
          <w:rFonts w:ascii="Arial" w:hAnsi="Arial" w:cs="Arial"/>
          <w:sz w:val="20"/>
          <w:szCs w:val="20"/>
        </w:rPr>
        <w:t xml:space="preserve">dohodou </w:t>
      </w:r>
      <w:r w:rsidRPr="00323808">
        <w:rPr>
          <w:rFonts w:ascii="Arial" w:hAnsi="Arial" w:cs="Arial"/>
          <w:sz w:val="20"/>
          <w:szCs w:val="20"/>
        </w:rPr>
        <w:t>nebo v souvislosti s ní, bude o daném sporu rozhodnuto v soudním řízení před věcně a místně příslušným soudem ČR.</w:t>
      </w:r>
    </w:p>
    <w:p w14:paraId="31F76167" w14:textId="171DDA83" w:rsidR="00B537E1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Veškeré změny a doplňky této </w:t>
      </w:r>
      <w:r w:rsidR="00607489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>, včetně změn příloh, mohou být činěny po vzájemné dohodě obou smluvních stran pouze formou písemných vzestupně číslovaných dodatků podepsaných oprávněnými zástupci obou smluvních stran.</w:t>
      </w:r>
    </w:p>
    <w:p w14:paraId="6F548E55" w14:textId="326F876A" w:rsidR="004166A0" w:rsidRPr="00323808" w:rsidRDefault="004166A0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DB6EB4">
        <w:rPr>
          <w:rFonts w:ascii="Arial" w:hAnsi="Arial" w:cs="Arial"/>
          <w:sz w:val="20"/>
          <w:szCs w:val="20"/>
        </w:rPr>
        <w:t>Tato Smlouva nabývá dle § 6 zákona č. 340/2015 Sb. platnosti dnem uzavření. Smlouva nabývá účinnosti dne</w:t>
      </w:r>
      <w:r>
        <w:rPr>
          <w:rFonts w:ascii="Arial" w:hAnsi="Arial" w:cs="Arial"/>
          <w:sz w:val="20"/>
          <w:szCs w:val="20"/>
        </w:rPr>
        <w:t>m</w:t>
      </w:r>
      <w:r w:rsidRPr="00DB6EB4">
        <w:rPr>
          <w:rFonts w:ascii="Arial" w:hAnsi="Arial" w:cs="Arial"/>
          <w:sz w:val="20"/>
          <w:szCs w:val="20"/>
        </w:rPr>
        <w:t xml:space="preserve"> jejího uveřejnění v registru smluv</w:t>
      </w:r>
      <w:r>
        <w:rPr>
          <w:rFonts w:ascii="Arial" w:hAnsi="Arial" w:cs="Arial"/>
          <w:sz w:val="20"/>
          <w:szCs w:val="20"/>
        </w:rPr>
        <w:t>.</w:t>
      </w:r>
    </w:p>
    <w:p w14:paraId="7A606DAD" w14:textId="77777777" w:rsidR="00D805B6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Nedílnou součástí této </w:t>
      </w:r>
      <w:r w:rsidR="00607489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je</w:t>
      </w:r>
      <w:r w:rsidR="00D805B6" w:rsidRPr="00323808">
        <w:rPr>
          <w:rFonts w:ascii="Arial" w:hAnsi="Arial" w:cs="Arial"/>
          <w:sz w:val="20"/>
          <w:szCs w:val="20"/>
        </w:rPr>
        <w:t>:</w:t>
      </w:r>
    </w:p>
    <w:p w14:paraId="605C8E11" w14:textId="77777777" w:rsidR="008E58ED" w:rsidRDefault="008E58ED" w:rsidP="0092660A">
      <w:pPr>
        <w:spacing w:after="120"/>
        <w:ind w:firstLine="426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Příloha č. </w:t>
      </w:r>
      <w:r>
        <w:rPr>
          <w:rFonts w:ascii="Arial" w:hAnsi="Arial" w:cs="Arial"/>
          <w:sz w:val="20"/>
          <w:szCs w:val="20"/>
        </w:rPr>
        <w:t>1</w:t>
      </w:r>
      <w:r w:rsidRPr="00323808">
        <w:rPr>
          <w:rFonts w:ascii="Arial" w:hAnsi="Arial" w:cs="Arial"/>
          <w:sz w:val="20"/>
          <w:szCs w:val="20"/>
        </w:rPr>
        <w:t xml:space="preserve"> - Objednávka ekologického auditu </w:t>
      </w:r>
    </w:p>
    <w:p w14:paraId="59C304B5" w14:textId="0414DF8E" w:rsidR="00D805B6" w:rsidRPr="00323808" w:rsidRDefault="00D805B6" w:rsidP="0092660A">
      <w:pPr>
        <w:spacing w:after="120"/>
        <w:ind w:firstLine="426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Příloha č. </w:t>
      </w:r>
      <w:r w:rsidR="008E58ED">
        <w:rPr>
          <w:rFonts w:ascii="Arial" w:hAnsi="Arial" w:cs="Arial"/>
          <w:sz w:val="20"/>
          <w:szCs w:val="20"/>
        </w:rPr>
        <w:t>2</w:t>
      </w:r>
      <w:r w:rsidRPr="00323808">
        <w:rPr>
          <w:rFonts w:ascii="Arial" w:hAnsi="Arial" w:cs="Arial"/>
          <w:sz w:val="20"/>
          <w:szCs w:val="20"/>
        </w:rPr>
        <w:t xml:space="preserve"> - Usnesení vlády ČR </w:t>
      </w:r>
      <w:r w:rsidR="004E4A0A">
        <w:rPr>
          <w:rFonts w:ascii="Arial" w:hAnsi="Arial" w:cs="Arial"/>
          <w:sz w:val="20"/>
          <w:szCs w:val="20"/>
        </w:rPr>
        <w:t xml:space="preserve">č. 379 </w:t>
      </w:r>
      <w:r w:rsidRPr="00323808">
        <w:rPr>
          <w:rFonts w:ascii="Arial" w:hAnsi="Arial" w:cs="Arial"/>
          <w:sz w:val="20"/>
          <w:szCs w:val="20"/>
        </w:rPr>
        <w:t xml:space="preserve">ze dne 20. května 1992 č. 379 </w:t>
      </w:r>
    </w:p>
    <w:p w14:paraId="29986820" w14:textId="24C1344F" w:rsidR="00D805B6" w:rsidRPr="0055190A" w:rsidRDefault="00D805B6" w:rsidP="0092660A">
      <w:pPr>
        <w:spacing w:after="120"/>
        <w:ind w:firstLine="426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Příloha č. </w:t>
      </w:r>
      <w:r w:rsidR="008E58ED">
        <w:rPr>
          <w:rFonts w:ascii="Arial" w:hAnsi="Arial" w:cs="Arial"/>
          <w:sz w:val="20"/>
          <w:szCs w:val="20"/>
        </w:rPr>
        <w:t>3</w:t>
      </w:r>
      <w:r w:rsidRPr="00323808">
        <w:rPr>
          <w:rFonts w:ascii="Arial" w:hAnsi="Arial" w:cs="Arial"/>
          <w:sz w:val="20"/>
          <w:szCs w:val="20"/>
        </w:rPr>
        <w:t xml:space="preserve"> - Tabulka - </w:t>
      </w:r>
      <w:r w:rsidR="0092660A">
        <w:rPr>
          <w:rFonts w:ascii="Arial" w:hAnsi="Arial" w:cs="Arial"/>
          <w:sz w:val="20"/>
          <w:szCs w:val="20"/>
        </w:rPr>
        <w:t>R</w:t>
      </w:r>
      <w:r w:rsidRPr="00323808">
        <w:rPr>
          <w:rFonts w:ascii="Arial" w:hAnsi="Arial" w:cs="Arial"/>
          <w:sz w:val="20"/>
          <w:szCs w:val="20"/>
        </w:rPr>
        <w:t xml:space="preserve">ozpočet projektových </w:t>
      </w:r>
      <w:r w:rsidRPr="0055190A">
        <w:rPr>
          <w:rFonts w:ascii="Arial" w:hAnsi="Arial" w:cs="Arial"/>
          <w:sz w:val="20"/>
          <w:szCs w:val="20"/>
        </w:rPr>
        <w:t xml:space="preserve">prací </w:t>
      </w:r>
      <w:r w:rsidR="009D5B30" w:rsidRPr="0055190A">
        <w:rPr>
          <w:rFonts w:ascii="Arial" w:hAnsi="Arial" w:cs="Arial"/>
          <w:sz w:val="20"/>
          <w:szCs w:val="20"/>
        </w:rPr>
        <w:t>(3 zhotovitelé, tj. 3 x rozpočet)</w:t>
      </w:r>
    </w:p>
    <w:p w14:paraId="3F4B40C4" w14:textId="4180FB85" w:rsidR="00E15077" w:rsidRPr="00461157" w:rsidRDefault="00B537E1" w:rsidP="00461157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Smluvní strany prohlašují, že si tuto </w:t>
      </w:r>
      <w:r w:rsidR="00EA040F" w:rsidRPr="00323808">
        <w:rPr>
          <w:rFonts w:ascii="Arial" w:hAnsi="Arial" w:cs="Arial"/>
          <w:sz w:val="20"/>
          <w:szCs w:val="20"/>
        </w:rPr>
        <w:t xml:space="preserve">dohodu </w:t>
      </w:r>
      <w:r w:rsidRPr="00323808">
        <w:rPr>
          <w:rFonts w:ascii="Arial" w:hAnsi="Arial" w:cs="Arial"/>
          <w:sz w:val="20"/>
          <w:szCs w:val="20"/>
        </w:rPr>
        <w:t xml:space="preserve">přečetly, že byla uzavřena po vzájemném projednání podle jejich pravé a svobodné vůle, určitě, vážně a srozumitelně, nebyla uzavřena zneužitím tísně, nezkušenosti, rozumové slabosti, rozrušení nebo lehkomyslnosti žádného z účastníků </w:t>
      </w:r>
      <w:r w:rsidR="00EA040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 xml:space="preserve">. Na důkaz souhlasu s jejím obsahem strany </w:t>
      </w:r>
      <w:r w:rsidR="00EA040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připojují své podpisy.</w:t>
      </w:r>
    </w:p>
    <w:p w14:paraId="2826C990" w14:textId="0D220245" w:rsidR="00CA4D4B" w:rsidRDefault="00CA4D4B" w:rsidP="004166A0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6517CCD2" w14:textId="0AD6C4F8" w:rsidR="00461157" w:rsidRDefault="00461157" w:rsidP="00461157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V Praze dne 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80B8F8F" w14:textId="3CE43E27" w:rsidR="00CA4D4B" w:rsidRDefault="00CA4D4B" w:rsidP="004166A0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DEB02F0" w14:textId="59AFE1D4" w:rsidR="00461157" w:rsidRDefault="00461157" w:rsidP="00461157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Za objednatele: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zhotovitele</w:t>
      </w:r>
      <w:r w:rsidR="00CA4D4B">
        <w:rPr>
          <w:rFonts w:ascii="Arial" w:hAnsi="Arial" w:cs="Arial"/>
          <w:sz w:val="20"/>
          <w:szCs w:val="20"/>
        </w:rPr>
        <w:t xml:space="preserve"> č .1</w:t>
      </w:r>
      <w:r>
        <w:rPr>
          <w:rFonts w:ascii="Arial" w:hAnsi="Arial" w:cs="Arial"/>
          <w:sz w:val="20"/>
          <w:szCs w:val="20"/>
        </w:rPr>
        <w:t>:</w:t>
      </w:r>
    </w:p>
    <w:p w14:paraId="4B777A6D" w14:textId="00390C14" w:rsidR="00CA4D4B" w:rsidRDefault="00CA4D4B" w:rsidP="00CA4D4B">
      <w:pPr>
        <w:spacing w:after="120"/>
        <w:ind w:left="4674" w:firstLine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A56332">
        <w:rPr>
          <w:rFonts w:ascii="Arial" w:hAnsi="Arial" w:cs="Arial"/>
          <w:sz w:val="20"/>
          <w:szCs w:val="20"/>
          <w:highlight w:val="yellow"/>
        </w:rPr>
        <w:t>………………….</w:t>
      </w:r>
      <w:r>
        <w:rPr>
          <w:rFonts w:ascii="Arial" w:hAnsi="Arial" w:cs="Arial"/>
          <w:sz w:val="20"/>
          <w:szCs w:val="20"/>
        </w:rPr>
        <w:t xml:space="preserve"> dne</w:t>
      </w:r>
      <w:r w:rsidRPr="00A56332">
        <w:rPr>
          <w:rFonts w:ascii="Arial" w:hAnsi="Arial" w:cs="Arial"/>
          <w:sz w:val="20"/>
          <w:szCs w:val="20"/>
          <w:highlight w:val="yellow"/>
        </w:rPr>
        <w:t>………………….</w:t>
      </w:r>
    </w:p>
    <w:p w14:paraId="1B81656A" w14:textId="77777777" w:rsidR="00CA4D4B" w:rsidRDefault="00CA4D4B" w:rsidP="00DD1479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4288A0CC" w14:textId="66269465" w:rsidR="00461157" w:rsidRDefault="00461157" w:rsidP="00461157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23808">
        <w:rPr>
          <w:rFonts w:ascii="Arial" w:hAnsi="Arial" w:cs="Arial"/>
          <w:sz w:val="20"/>
          <w:szCs w:val="20"/>
        </w:rPr>
        <w:t>…………………………………</w:t>
      </w:r>
    </w:p>
    <w:p w14:paraId="4E2B5530" w14:textId="50AE57F4" w:rsidR="00461157" w:rsidRDefault="00461157" w:rsidP="00461157">
      <w:pPr>
        <w:ind w:left="426"/>
        <w:jc w:val="both"/>
        <w:rPr>
          <w:rFonts w:ascii="Arial" w:hAnsi="Arial" w:cs="Arial"/>
          <w:sz w:val="20"/>
          <w:szCs w:val="20"/>
        </w:rPr>
      </w:pPr>
      <w:r w:rsidRPr="00A56332">
        <w:rPr>
          <w:rFonts w:ascii="Arial" w:hAnsi="Arial" w:cs="Arial"/>
          <w:b/>
          <w:sz w:val="20"/>
          <w:szCs w:val="20"/>
        </w:rPr>
        <w:t>Ing. Václav Kohlíček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92660A">
        <w:rPr>
          <w:rFonts w:ascii="Arial" w:hAnsi="Arial" w:cs="Arial"/>
          <w:sz w:val="20"/>
          <w:szCs w:val="20"/>
          <w:highlight w:val="yellow"/>
        </w:rPr>
        <w:t>„doplní zhotovitel</w:t>
      </w:r>
      <w:r w:rsidR="00CA4D4B">
        <w:rPr>
          <w:rFonts w:ascii="Arial" w:hAnsi="Arial" w:cs="Arial"/>
          <w:sz w:val="20"/>
          <w:szCs w:val="20"/>
          <w:highlight w:val="yellow"/>
        </w:rPr>
        <w:t xml:space="preserve"> č. 1</w:t>
      </w:r>
      <w:r w:rsidRPr="0092660A">
        <w:rPr>
          <w:rFonts w:ascii="Arial" w:hAnsi="Arial" w:cs="Arial"/>
          <w:sz w:val="20"/>
          <w:szCs w:val="20"/>
          <w:highlight w:val="yellow"/>
        </w:rPr>
        <w:t>“</w:t>
      </w:r>
    </w:p>
    <w:p w14:paraId="56CF9E6C" w14:textId="53AB7FEB" w:rsidR="00473E20" w:rsidRDefault="00461157" w:rsidP="00473E20">
      <w:pPr>
        <w:ind w:firstLine="426"/>
        <w:jc w:val="both"/>
        <w:rPr>
          <w:rFonts w:ascii="Arial" w:hAnsi="Arial" w:cs="Arial"/>
          <w:sz w:val="20"/>
          <w:szCs w:val="20"/>
        </w:rPr>
      </w:pPr>
      <w:r w:rsidRPr="00A56332">
        <w:rPr>
          <w:rFonts w:ascii="Arial" w:hAnsi="Arial" w:cs="Arial"/>
          <w:sz w:val="20"/>
          <w:szCs w:val="20"/>
        </w:rPr>
        <w:t>ředitel Sekce majetku státu</w:t>
      </w:r>
    </w:p>
    <w:p w14:paraId="75572991" w14:textId="3CFFE407" w:rsidR="00CA4D4B" w:rsidRDefault="00CA4D4B" w:rsidP="00473E20">
      <w:pPr>
        <w:ind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Státního pozemkového úřadu</w:t>
      </w:r>
    </w:p>
    <w:p w14:paraId="0A69FA62" w14:textId="77777777" w:rsidR="00CA4D4B" w:rsidRDefault="00CA4D4B" w:rsidP="00CA4D4B">
      <w:pPr>
        <w:spacing w:after="120"/>
        <w:ind w:left="4392" w:firstLine="564"/>
        <w:jc w:val="both"/>
        <w:rPr>
          <w:rFonts w:ascii="Arial" w:hAnsi="Arial" w:cs="Arial"/>
          <w:sz w:val="20"/>
          <w:szCs w:val="20"/>
        </w:rPr>
      </w:pPr>
    </w:p>
    <w:p w14:paraId="206B7A62" w14:textId="47766D41" w:rsidR="00CA4D4B" w:rsidRDefault="00CA4D4B" w:rsidP="00DD1479">
      <w:pPr>
        <w:spacing w:after="120"/>
        <w:ind w:left="424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zhotovitele č .2:</w:t>
      </w:r>
    </w:p>
    <w:p w14:paraId="5642C629" w14:textId="77777777" w:rsidR="00CA4D4B" w:rsidRDefault="00CA4D4B" w:rsidP="00CA4D4B">
      <w:pPr>
        <w:spacing w:after="120"/>
        <w:ind w:left="4674" w:firstLine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A56332">
        <w:rPr>
          <w:rFonts w:ascii="Arial" w:hAnsi="Arial" w:cs="Arial"/>
          <w:sz w:val="20"/>
          <w:szCs w:val="20"/>
          <w:highlight w:val="yellow"/>
        </w:rPr>
        <w:t>………………….</w:t>
      </w:r>
      <w:r>
        <w:rPr>
          <w:rFonts w:ascii="Arial" w:hAnsi="Arial" w:cs="Arial"/>
          <w:sz w:val="20"/>
          <w:szCs w:val="20"/>
        </w:rPr>
        <w:t xml:space="preserve"> dne</w:t>
      </w:r>
      <w:r w:rsidRPr="00A56332">
        <w:rPr>
          <w:rFonts w:ascii="Arial" w:hAnsi="Arial" w:cs="Arial"/>
          <w:sz w:val="20"/>
          <w:szCs w:val="20"/>
          <w:highlight w:val="yellow"/>
        </w:rPr>
        <w:t>………………….</w:t>
      </w:r>
    </w:p>
    <w:p w14:paraId="5AB8F473" w14:textId="77777777" w:rsidR="00CA4D4B" w:rsidRDefault="00CA4D4B" w:rsidP="00CA4D4B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</w:p>
    <w:p w14:paraId="4265D339" w14:textId="73E24199" w:rsidR="00CA4D4B" w:rsidRDefault="00CA4D4B" w:rsidP="00DD1479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23808">
        <w:rPr>
          <w:rFonts w:ascii="Arial" w:hAnsi="Arial" w:cs="Arial"/>
          <w:sz w:val="20"/>
          <w:szCs w:val="20"/>
        </w:rPr>
        <w:t>…………………………………</w:t>
      </w:r>
    </w:p>
    <w:p w14:paraId="57650028" w14:textId="382E7E61" w:rsidR="00CA4D4B" w:rsidRDefault="00CA4D4B" w:rsidP="00CA4D4B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92660A">
        <w:rPr>
          <w:rFonts w:ascii="Arial" w:hAnsi="Arial" w:cs="Arial"/>
          <w:sz w:val="20"/>
          <w:szCs w:val="20"/>
          <w:highlight w:val="yellow"/>
        </w:rPr>
        <w:t>„doplní zhotovite</w:t>
      </w:r>
      <w:r>
        <w:rPr>
          <w:rFonts w:ascii="Arial" w:hAnsi="Arial" w:cs="Arial"/>
          <w:sz w:val="20"/>
          <w:szCs w:val="20"/>
          <w:highlight w:val="yellow"/>
        </w:rPr>
        <w:t>l č. 2</w:t>
      </w:r>
      <w:r w:rsidRPr="0092660A">
        <w:rPr>
          <w:rFonts w:ascii="Arial" w:hAnsi="Arial" w:cs="Arial"/>
          <w:sz w:val="20"/>
          <w:szCs w:val="20"/>
          <w:highlight w:val="yellow"/>
        </w:rPr>
        <w:t>“</w:t>
      </w:r>
    </w:p>
    <w:p w14:paraId="443BEBD8" w14:textId="2D40F1FC" w:rsidR="00CA4D4B" w:rsidRDefault="00CA4D4B" w:rsidP="00473E20">
      <w:pPr>
        <w:ind w:firstLine="426"/>
        <w:jc w:val="both"/>
        <w:rPr>
          <w:rFonts w:ascii="Arial" w:hAnsi="Arial" w:cs="Arial"/>
          <w:sz w:val="20"/>
          <w:szCs w:val="20"/>
        </w:rPr>
      </w:pPr>
    </w:p>
    <w:p w14:paraId="54916F46" w14:textId="77777777" w:rsidR="00CA4D4B" w:rsidRDefault="00CA4D4B" w:rsidP="00DD1479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29B53E8" w14:textId="2FBF2F97" w:rsidR="00CA4D4B" w:rsidRDefault="00CA4D4B" w:rsidP="00CA4D4B">
      <w:pPr>
        <w:spacing w:after="120"/>
        <w:ind w:left="4392" w:firstLine="5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zhotovitele č .3:</w:t>
      </w:r>
    </w:p>
    <w:p w14:paraId="50CB166B" w14:textId="5EA716D5" w:rsidR="00CA4D4B" w:rsidRDefault="00CA4D4B" w:rsidP="004166A0">
      <w:pPr>
        <w:spacing w:after="120"/>
        <w:ind w:left="4674" w:firstLine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A56332">
        <w:rPr>
          <w:rFonts w:ascii="Arial" w:hAnsi="Arial" w:cs="Arial"/>
          <w:sz w:val="20"/>
          <w:szCs w:val="20"/>
          <w:highlight w:val="yellow"/>
        </w:rPr>
        <w:t>………………….</w:t>
      </w:r>
      <w:r>
        <w:rPr>
          <w:rFonts w:ascii="Arial" w:hAnsi="Arial" w:cs="Arial"/>
          <w:sz w:val="20"/>
          <w:szCs w:val="20"/>
        </w:rPr>
        <w:t xml:space="preserve"> dne</w:t>
      </w:r>
      <w:r w:rsidRPr="00A56332">
        <w:rPr>
          <w:rFonts w:ascii="Arial" w:hAnsi="Arial" w:cs="Arial"/>
          <w:sz w:val="20"/>
          <w:szCs w:val="20"/>
          <w:highlight w:val="yellow"/>
        </w:rPr>
        <w:t>………………….</w:t>
      </w:r>
    </w:p>
    <w:p w14:paraId="07013680" w14:textId="6F3ECCE5" w:rsidR="00CA4D4B" w:rsidRDefault="00CA4D4B" w:rsidP="00CA4D4B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23808">
        <w:rPr>
          <w:rFonts w:ascii="Arial" w:hAnsi="Arial" w:cs="Arial"/>
          <w:sz w:val="20"/>
          <w:szCs w:val="20"/>
        </w:rPr>
        <w:t>…………………………………</w:t>
      </w:r>
    </w:p>
    <w:p w14:paraId="54947CAE" w14:textId="75921CB7" w:rsidR="00CA4D4B" w:rsidRDefault="00CA4D4B" w:rsidP="00CA4D4B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92660A">
        <w:rPr>
          <w:rFonts w:ascii="Arial" w:hAnsi="Arial" w:cs="Arial"/>
          <w:sz w:val="20"/>
          <w:szCs w:val="20"/>
          <w:highlight w:val="yellow"/>
        </w:rPr>
        <w:t>„doplní zhotovitel</w:t>
      </w:r>
      <w:r>
        <w:rPr>
          <w:rFonts w:ascii="Arial" w:hAnsi="Arial" w:cs="Arial"/>
          <w:sz w:val="20"/>
          <w:szCs w:val="20"/>
          <w:highlight w:val="yellow"/>
        </w:rPr>
        <w:t xml:space="preserve"> č. 3</w:t>
      </w:r>
      <w:r w:rsidRPr="0092660A">
        <w:rPr>
          <w:rFonts w:ascii="Arial" w:hAnsi="Arial" w:cs="Arial"/>
          <w:sz w:val="20"/>
          <w:szCs w:val="20"/>
          <w:highlight w:val="yellow"/>
        </w:rPr>
        <w:t>“</w:t>
      </w:r>
    </w:p>
    <w:p w14:paraId="3A233D45" w14:textId="77777777" w:rsidR="00CA4D4B" w:rsidRDefault="00CA4D4B" w:rsidP="00473E20">
      <w:pPr>
        <w:ind w:firstLine="426"/>
        <w:jc w:val="both"/>
        <w:rPr>
          <w:rFonts w:ascii="Arial" w:hAnsi="Arial" w:cs="Arial"/>
          <w:sz w:val="20"/>
          <w:szCs w:val="20"/>
        </w:rPr>
      </w:pPr>
    </w:p>
    <w:sectPr w:rsidR="00CA4D4B" w:rsidSect="00473E20">
      <w:headerReference w:type="default" r:id="rId12"/>
      <w:footerReference w:type="default" r:id="rId13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8" w:author="Autor" w:initials="A">
    <w:p w14:paraId="6DC94AC0" w14:textId="6C84B50C" w:rsidR="00F4289E" w:rsidRDefault="00F4289E">
      <w:pPr>
        <w:pStyle w:val="Textkomente"/>
      </w:pPr>
      <w:r>
        <w:rPr>
          <w:rStyle w:val="Odkaznakoment"/>
        </w:rPr>
        <w:annotationRef/>
      </w:r>
      <w:bookmarkStart w:id="9" w:name="_Hlk102653735"/>
      <w:r>
        <w:t xml:space="preserve">S ohledem na různou cenu jednotlivých objednávek, OZSL doporučuje stanovit </w:t>
      </w:r>
      <w:bookmarkEnd w:id="9"/>
      <w:r>
        <w:t>též minimální výši pokuty.</w:t>
      </w:r>
    </w:p>
  </w:comment>
  <w:comment w:id="12" w:author="Autor" w:initials="A">
    <w:p w14:paraId="30819F2C" w14:textId="3B8D66F3" w:rsidR="00F4289E" w:rsidRDefault="00F4289E">
      <w:pPr>
        <w:pStyle w:val="Textkomente"/>
      </w:pPr>
      <w:r>
        <w:rPr>
          <w:rStyle w:val="Odkaznakoment"/>
        </w:rPr>
        <w:annotationRef/>
      </w:r>
      <w:r>
        <w:t>Toto je možné pouze v souladu se zadávacími podmínkami.</w:t>
      </w:r>
    </w:p>
  </w:comment>
  <w:comment w:id="14" w:author="Autor" w:initials="A">
    <w:p w14:paraId="7945428B" w14:textId="77777777" w:rsidR="00F4289E" w:rsidRDefault="00F4289E" w:rsidP="00F4289E">
      <w:pPr>
        <w:pStyle w:val="Textkomente"/>
      </w:pPr>
      <w:r>
        <w:rPr>
          <w:rStyle w:val="Odkaznakoment"/>
        </w:rPr>
        <w:annotationRef/>
      </w:r>
      <w:r>
        <w:rPr>
          <w:rStyle w:val="Odkaznakoment"/>
        </w:rPr>
        <w:annotationRef/>
      </w:r>
      <w:r>
        <w:t>Realizace díla prostřednictvím poddodavatelů je možná pouze v souladu se zadávacími podmínkami.</w:t>
      </w:r>
    </w:p>
    <w:p w14:paraId="301C3959" w14:textId="7116BD16" w:rsidR="00F4289E" w:rsidRDefault="00F4289E">
      <w:pPr>
        <w:pStyle w:val="Textkomente"/>
      </w:pPr>
    </w:p>
  </w:comment>
  <w:comment w:id="16" w:author="Autor" w:initials="A">
    <w:p w14:paraId="0F0D5394" w14:textId="77777777" w:rsidR="004E50AA" w:rsidRDefault="004E50AA" w:rsidP="004E50AA">
      <w:pPr>
        <w:pStyle w:val="Textkomente"/>
      </w:pPr>
      <w:r>
        <w:rPr>
          <w:rStyle w:val="Odkaznakoment"/>
        </w:rPr>
        <w:annotationRef/>
      </w:r>
      <w:r>
        <w:t>Dle hlavičky smlouvy jsou zhotovitelé 3. Znamená to, že za ně za všechny bude vždy jednat jedna osoba?</w:t>
      </w:r>
    </w:p>
    <w:p w14:paraId="0BA2AB13" w14:textId="0D4BFDC1" w:rsidR="004E50AA" w:rsidRDefault="004E50AA">
      <w:pPr>
        <w:pStyle w:val="Textkomente"/>
      </w:pPr>
    </w:p>
  </w:comment>
  <w:comment w:id="24" w:author="Autor" w:initials="A">
    <w:p w14:paraId="1FCF20AE" w14:textId="77777777" w:rsidR="004E50AA" w:rsidRDefault="004E50AA" w:rsidP="004E50AA">
      <w:pPr>
        <w:pStyle w:val="Textkomente"/>
      </w:pPr>
      <w:r>
        <w:rPr>
          <w:rStyle w:val="Odkaznakoment"/>
        </w:rPr>
        <w:annotationRef/>
      </w:r>
      <w:r>
        <w:t>Patrně má být, že bude.</w:t>
      </w:r>
    </w:p>
    <w:p w14:paraId="698233A7" w14:textId="68256B41" w:rsidR="004E50AA" w:rsidRDefault="004E50AA">
      <w:pPr>
        <w:pStyle w:val="Textkomente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DC94AC0" w15:done="0"/>
  <w15:commentEx w15:paraId="30819F2C" w15:done="0"/>
  <w15:commentEx w15:paraId="301C3959" w15:done="0"/>
  <w15:commentEx w15:paraId="0BA2AB13" w15:done="0"/>
  <w15:commentEx w15:paraId="698233A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DC94AC0" w16cid:durableId="261E5F1A"/>
  <w16cid:commentId w16cid:paraId="30819F2C" w16cid:durableId="261E5F7C"/>
  <w16cid:commentId w16cid:paraId="301C3959" w16cid:durableId="261E5FAE"/>
  <w16cid:commentId w16cid:paraId="0BA2AB13" w16cid:durableId="261E60F6"/>
  <w16cid:commentId w16cid:paraId="698233A7" w16cid:durableId="261E61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09280" w14:textId="77777777" w:rsidR="00E471AC" w:rsidRDefault="00E471AC">
      <w:r>
        <w:separator/>
      </w:r>
    </w:p>
  </w:endnote>
  <w:endnote w:type="continuationSeparator" w:id="0">
    <w:p w14:paraId="3A98FDC7" w14:textId="77777777" w:rsidR="00E471AC" w:rsidRDefault="00E47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18811"/>
      <w:docPartObj>
        <w:docPartGallery w:val="Page Numbers (Bottom of Page)"/>
        <w:docPartUnique/>
      </w:docPartObj>
    </w:sdtPr>
    <w:sdtEndPr/>
    <w:sdtContent>
      <w:p w14:paraId="13EF1374" w14:textId="7EEA59EB" w:rsidR="000C3C5B" w:rsidRDefault="000C3C5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E0C">
          <w:rPr>
            <w:noProof/>
          </w:rPr>
          <w:t>10</w:t>
        </w:r>
        <w:r>
          <w:fldChar w:fldCharType="end"/>
        </w:r>
      </w:p>
    </w:sdtContent>
  </w:sdt>
  <w:p w14:paraId="0554CE3D" w14:textId="77777777" w:rsidR="000C3C5B" w:rsidRDefault="000C3C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C859A" w14:textId="77777777" w:rsidR="00E471AC" w:rsidRDefault="00E471AC">
      <w:r>
        <w:separator/>
      </w:r>
    </w:p>
  </w:footnote>
  <w:footnote w:type="continuationSeparator" w:id="0">
    <w:p w14:paraId="2783E68B" w14:textId="77777777" w:rsidR="00E471AC" w:rsidRDefault="00E471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DEFE5" w14:textId="4D537F0E" w:rsidR="00976403" w:rsidRDefault="00976403">
    <w:pPr>
      <w:pStyle w:val="Zhlav"/>
    </w:pPr>
    <w:r>
      <w:t>P</w:t>
    </w:r>
    <w:r w:rsidR="00B00F75">
      <w:t xml:space="preserve">říloha č. </w:t>
    </w:r>
    <w:r w:rsidR="00CE5111">
      <w:t>5</w:t>
    </w:r>
    <w:r w:rsidR="003E04A0">
      <w:t>.</w:t>
    </w:r>
    <w:r>
      <w:t xml:space="preserve"> </w:t>
    </w:r>
    <w:r w:rsidR="00402BCE">
      <w:t>výzvy k podání nabídky na veřejnou zakázku malého rozsahu</w:t>
    </w:r>
  </w:p>
  <w:p w14:paraId="4E7EA4B9" w14:textId="77777777" w:rsidR="00976403" w:rsidRDefault="009764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F6010"/>
    <w:multiLevelType w:val="hybridMultilevel"/>
    <w:tmpl w:val="3732FE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52C13"/>
    <w:multiLevelType w:val="hybridMultilevel"/>
    <w:tmpl w:val="7A404BB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24AE85F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6421400"/>
    <w:multiLevelType w:val="hybridMultilevel"/>
    <w:tmpl w:val="8758DF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80437"/>
    <w:multiLevelType w:val="hybridMultilevel"/>
    <w:tmpl w:val="D1DA3EBC"/>
    <w:lvl w:ilvl="0" w:tplc="267E122C">
      <w:start w:val="8"/>
      <w:numFmt w:val="upperRoman"/>
      <w:pStyle w:val="Nadpis1"/>
      <w:lvlText w:val="%1."/>
      <w:lvlJc w:val="left"/>
      <w:pPr>
        <w:tabs>
          <w:tab w:val="num" w:pos="720"/>
        </w:tabs>
        <w:ind w:left="397" w:hanging="397"/>
      </w:pPr>
      <w:rPr>
        <w:rFonts w:ascii="Times New Roman" w:hAnsi="Times New Roman" w:hint="default"/>
        <w:b/>
        <w:i w:val="0"/>
        <w:sz w:val="24"/>
      </w:rPr>
    </w:lvl>
    <w:lvl w:ilvl="1" w:tplc="0CD6AA9A">
      <w:start w:val="1"/>
      <w:numFmt w:val="lowerLetter"/>
      <w:lvlText w:val="%2) 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  <w:sz w:val="24"/>
      </w:rPr>
    </w:lvl>
    <w:lvl w:ilvl="2" w:tplc="CD6A106E">
      <w:start w:val="14"/>
      <w:numFmt w:val="upperRoman"/>
      <w:lvlText w:val="%3."/>
      <w:lvlJc w:val="left"/>
      <w:pPr>
        <w:tabs>
          <w:tab w:val="num" w:pos="720"/>
        </w:tabs>
        <w:ind w:left="454" w:hanging="454"/>
      </w:pPr>
      <w:rPr>
        <w:rFonts w:ascii="Times New Roman" w:hAnsi="Times New Roman" w:hint="default"/>
        <w:b/>
        <w:i w:val="0"/>
        <w:color w:val="auto"/>
        <w:sz w:val="24"/>
      </w:rPr>
    </w:lvl>
    <w:lvl w:ilvl="3" w:tplc="C1F8FBFA">
      <w:start w:val="12"/>
      <w:numFmt w:val="upperRoman"/>
      <w:lvlText w:val="%4."/>
      <w:lvlJc w:val="left"/>
      <w:pPr>
        <w:tabs>
          <w:tab w:val="num" w:pos="720"/>
        </w:tabs>
        <w:ind w:left="454" w:hanging="454"/>
      </w:pPr>
      <w:rPr>
        <w:rFonts w:ascii="Times New Roman" w:hAnsi="Times New Roman" w:hint="default"/>
        <w:b/>
        <w:i w:val="0"/>
        <w:color w:val="auto"/>
        <w:sz w:val="24"/>
      </w:rPr>
    </w:lvl>
    <w:lvl w:ilvl="4" w:tplc="86CE0964">
      <w:start w:val="11"/>
      <w:numFmt w:val="upperRoman"/>
      <w:lvlText w:val="%5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4"/>
      </w:rPr>
    </w:lvl>
    <w:lvl w:ilvl="5" w:tplc="42F29F34">
      <w:start w:val="12"/>
      <w:numFmt w:val="upperRoman"/>
      <w:lvlText w:val="%6."/>
      <w:lvlJc w:val="left"/>
      <w:pPr>
        <w:tabs>
          <w:tab w:val="num" w:pos="720"/>
        </w:tabs>
        <w:ind w:left="454" w:hanging="454"/>
      </w:pPr>
      <w:rPr>
        <w:rFonts w:ascii="Times New Roman" w:hAnsi="Times New Roman" w:hint="default"/>
        <w:b/>
        <w:i w:val="0"/>
        <w:color w:val="auto"/>
        <w:sz w:val="24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C057C2"/>
    <w:multiLevelType w:val="hybridMultilevel"/>
    <w:tmpl w:val="712C14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15F37"/>
    <w:multiLevelType w:val="hybridMultilevel"/>
    <w:tmpl w:val="73A61E52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7">
      <w:start w:val="1"/>
      <w:numFmt w:val="lowerLetter"/>
      <w:lvlText w:val="%2)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46D2ED0"/>
    <w:multiLevelType w:val="hybridMultilevel"/>
    <w:tmpl w:val="52C4B2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9BE"/>
    <w:multiLevelType w:val="hybridMultilevel"/>
    <w:tmpl w:val="953C90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431AE"/>
    <w:multiLevelType w:val="hybridMultilevel"/>
    <w:tmpl w:val="1660DE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F3B2F"/>
    <w:multiLevelType w:val="hybridMultilevel"/>
    <w:tmpl w:val="73A61E52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7">
      <w:start w:val="1"/>
      <w:numFmt w:val="lowerLetter"/>
      <w:lvlText w:val="%2)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CD80F51"/>
    <w:multiLevelType w:val="hybridMultilevel"/>
    <w:tmpl w:val="8FF42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65BDC"/>
    <w:multiLevelType w:val="hybridMultilevel"/>
    <w:tmpl w:val="9D2E5B94"/>
    <w:lvl w:ilvl="0" w:tplc="E37246B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1734049"/>
    <w:multiLevelType w:val="hybridMultilevel"/>
    <w:tmpl w:val="02722D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2C6FCD"/>
    <w:multiLevelType w:val="multilevel"/>
    <w:tmpl w:val="9702D62E"/>
    <w:lvl w:ilvl="0">
      <w:start w:val="1"/>
      <w:numFmt w:val="upperRoman"/>
      <w:pStyle w:val="TSlneksmlouvy"/>
      <w:suff w:val="nothing"/>
      <w:lvlText w:val="Čl. %1"/>
      <w:lvlJc w:val="left"/>
      <w:pPr>
        <w:ind w:left="3686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CE13EE1"/>
    <w:multiLevelType w:val="hybridMultilevel"/>
    <w:tmpl w:val="8758DF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7017C"/>
    <w:multiLevelType w:val="hybridMultilevel"/>
    <w:tmpl w:val="657EF3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D23776"/>
    <w:multiLevelType w:val="hybridMultilevel"/>
    <w:tmpl w:val="A330F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300A8"/>
    <w:multiLevelType w:val="hybridMultilevel"/>
    <w:tmpl w:val="9AA8A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160477"/>
    <w:multiLevelType w:val="hybridMultilevel"/>
    <w:tmpl w:val="C17C41E8"/>
    <w:lvl w:ilvl="0" w:tplc="938CCDB8">
      <w:numFmt w:val="bullet"/>
      <w:lvlText w:val="-"/>
      <w:lvlJc w:val="left"/>
      <w:pPr>
        <w:ind w:left="786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29317C6"/>
    <w:multiLevelType w:val="hybridMultilevel"/>
    <w:tmpl w:val="8286BF3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00588B"/>
    <w:multiLevelType w:val="hybridMultilevel"/>
    <w:tmpl w:val="6CC434D2"/>
    <w:lvl w:ilvl="0" w:tplc="C7C69C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AC1BB0"/>
    <w:multiLevelType w:val="hybridMultilevel"/>
    <w:tmpl w:val="8FF42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2B16DA"/>
    <w:multiLevelType w:val="hybridMultilevel"/>
    <w:tmpl w:val="AE6036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763275"/>
    <w:multiLevelType w:val="hybridMultilevel"/>
    <w:tmpl w:val="D40AFB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526C29"/>
    <w:multiLevelType w:val="hybridMultilevel"/>
    <w:tmpl w:val="9AA8A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A72BA1"/>
    <w:multiLevelType w:val="hybridMultilevel"/>
    <w:tmpl w:val="035C540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5C75EE1"/>
    <w:multiLevelType w:val="hybridMultilevel"/>
    <w:tmpl w:val="CBF621AC"/>
    <w:lvl w:ilvl="0" w:tplc="0405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7" w15:restartNumberingAfterBreak="0">
    <w:nsid w:val="65D32C94"/>
    <w:multiLevelType w:val="hybridMultilevel"/>
    <w:tmpl w:val="4378E2AA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8" w15:restartNumberingAfterBreak="0">
    <w:nsid w:val="6E935238"/>
    <w:multiLevelType w:val="hybridMultilevel"/>
    <w:tmpl w:val="679076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0B3AD5"/>
    <w:multiLevelType w:val="hybridMultilevel"/>
    <w:tmpl w:val="9E0CD14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76351D59"/>
    <w:multiLevelType w:val="hybridMultilevel"/>
    <w:tmpl w:val="A7A4A998"/>
    <w:lvl w:ilvl="0" w:tplc="A8EE2A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6B4240"/>
    <w:multiLevelType w:val="hybridMultilevel"/>
    <w:tmpl w:val="953C901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8580FFC"/>
    <w:multiLevelType w:val="hybridMultilevel"/>
    <w:tmpl w:val="0CBE1B6E"/>
    <w:lvl w:ilvl="0" w:tplc="C3A883F8">
      <w:start w:val="1"/>
      <w:numFmt w:val="upperRoman"/>
      <w:lvlText w:val="%1."/>
      <w:lvlJc w:val="right"/>
      <w:pPr>
        <w:ind w:left="720" w:hanging="360"/>
      </w:pPr>
      <w:rPr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B642AC"/>
    <w:multiLevelType w:val="hybridMultilevel"/>
    <w:tmpl w:val="73A61E52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7">
      <w:start w:val="1"/>
      <w:numFmt w:val="lowerLetter"/>
      <w:lvlText w:val="%2)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78C56F81"/>
    <w:multiLevelType w:val="hybridMultilevel"/>
    <w:tmpl w:val="9B524960"/>
    <w:lvl w:ilvl="0" w:tplc="0405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5" w15:restartNumberingAfterBreak="0">
    <w:nsid w:val="7A67274D"/>
    <w:multiLevelType w:val="hybridMultilevel"/>
    <w:tmpl w:val="FD0C68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1A4BED"/>
    <w:multiLevelType w:val="hybridMultilevel"/>
    <w:tmpl w:val="878A45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4"/>
  </w:num>
  <w:num w:numId="4">
    <w:abstractNumId w:val="16"/>
  </w:num>
  <w:num w:numId="5">
    <w:abstractNumId w:val="12"/>
  </w:num>
  <w:num w:numId="6">
    <w:abstractNumId w:val="30"/>
  </w:num>
  <w:num w:numId="7">
    <w:abstractNumId w:val="19"/>
  </w:num>
  <w:num w:numId="8">
    <w:abstractNumId w:val="34"/>
  </w:num>
  <w:num w:numId="9">
    <w:abstractNumId w:val="14"/>
  </w:num>
  <w:num w:numId="10">
    <w:abstractNumId w:val="27"/>
  </w:num>
  <w:num w:numId="11">
    <w:abstractNumId w:val="21"/>
  </w:num>
  <w:num w:numId="12">
    <w:abstractNumId w:val="10"/>
  </w:num>
  <w:num w:numId="13">
    <w:abstractNumId w:val="32"/>
  </w:num>
  <w:num w:numId="14">
    <w:abstractNumId w:val="33"/>
  </w:num>
  <w:num w:numId="15">
    <w:abstractNumId w:val="18"/>
  </w:num>
  <w:num w:numId="16">
    <w:abstractNumId w:val="36"/>
  </w:num>
  <w:num w:numId="17">
    <w:abstractNumId w:val="13"/>
  </w:num>
  <w:num w:numId="18">
    <w:abstractNumId w:val="7"/>
  </w:num>
  <w:num w:numId="19">
    <w:abstractNumId w:val="11"/>
  </w:num>
  <w:num w:numId="20">
    <w:abstractNumId w:val="31"/>
  </w:num>
  <w:num w:numId="21">
    <w:abstractNumId w:val="22"/>
  </w:num>
  <w:num w:numId="22">
    <w:abstractNumId w:val="8"/>
  </w:num>
  <w:num w:numId="23">
    <w:abstractNumId w:val="25"/>
  </w:num>
  <w:num w:numId="24">
    <w:abstractNumId w:val="28"/>
  </w:num>
  <w:num w:numId="25">
    <w:abstractNumId w:val="2"/>
  </w:num>
  <w:num w:numId="26">
    <w:abstractNumId w:val="26"/>
  </w:num>
  <w:num w:numId="27">
    <w:abstractNumId w:val="29"/>
  </w:num>
  <w:num w:numId="28">
    <w:abstractNumId w:val="6"/>
  </w:num>
  <w:num w:numId="29">
    <w:abstractNumId w:val="23"/>
  </w:num>
  <w:num w:numId="30">
    <w:abstractNumId w:val="4"/>
  </w:num>
  <w:num w:numId="31">
    <w:abstractNumId w:val="15"/>
  </w:num>
  <w:num w:numId="32">
    <w:abstractNumId w:val="0"/>
  </w:num>
  <w:num w:numId="33">
    <w:abstractNumId w:val="17"/>
  </w:num>
  <w:num w:numId="34">
    <w:abstractNumId w:val="9"/>
  </w:num>
  <w:num w:numId="35">
    <w:abstractNumId w:val="20"/>
  </w:num>
  <w:num w:numId="36">
    <w:abstractNumId w:val="35"/>
  </w:num>
  <w:num w:numId="37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 w:formatting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B9A"/>
    <w:rsid w:val="00000645"/>
    <w:rsid w:val="00001480"/>
    <w:rsid w:val="000027E0"/>
    <w:rsid w:val="00004B76"/>
    <w:rsid w:val="00007ACA"/>
    <w:rsid w:val="00013F09"/>
    <w:rsid w:val="00020259"/>
    <w:rsid w:val="00037041"/>
    <w:rsid w:val="000378BC"/>
    <w:rsid w:val="00043689"/>
    <w:rsid w:val="00044B52"/>
    <w:rsid w:val="00044C36"/>
    <w:rsid w:val="0005144B"/>
    <w:rsid w:val="000522F0"/>
    <w:rsid w:val="0005243B"/>
    <w:rsid w:val="00053E09"/>
    <w:rsid w:val="000602DA"/>
    <w:rsid w:val="000703E4"/>
    <w:rsid w:val="00070599"/>
    <w:rsid w:val="00081163"/>
    <w:rsid w:val="00083A09"/>
    <w:rsid w:val="00084D9D"/>
    <w:rsid w:val="000862C6"/>
    <w:rsid w:val="000A1865"/>
    <w:rsid w:val="000A1F58"/>
    <w:rsid w:val="000A3FDB"/>
    <w:rsid w:val="000B0080"/>
    <w:rsid w:val="000B054A"/>
    <w:rsid w:val="000B705A"/>
    <w:rsid w:val="000B77C5"/>
    <w:rsid w:val="000C2CAD"/>
    <w:rsid w:val="000C3AA5"/>
    <w:rsid w:val="000C3C5B"/>
    <w:rsid w:val="000C7B59"/>
    <w:rsid w:val="000D37AD"/>
    <w:rsid w:val="000D37E5"/>
    <w:rsid w:val="000D6091"/>
    <w:rsid w:val="000E4FD0"/>
    <w:rsid w:val="000F5BA6"/>
    <w:rsid w:val="00107C73"/>
    <w:rsid w:val="0011488D"/>
    <w:rsid w:val="00114A6C"/>
    <w:rsid w:val="001170DD"/>
    <w:rsid w:val="001215BD"/>
    <w:rsid w:val="00136E31"/>
    <w:rsid w:val="001513EB"/>
    <w:rsid w:val="00151EBD"/>
    <w:rsid w:val="00156E1C"/>
    <w:rsid w:val="00157613"/>
    <w:rsid w:val="00163740"/>
    <w:rsid w:val="001674FE"/>
    <w:rsid w:val="00176836"/>
    <w:rsid w:val="00176D6C"/>
    <w:rsid w:val="0017725E"/>
    <w:rsid w:val="0017764C"/>
    <w:rsid w:val="00177A65"/>
    <w:rsid w:val="00177D6D"/>
    <w:rsid w:val="001A4F7A"/>
    <w:rsid w:val="001A54D9"/>
    <w:rsid w:val="001B1B11"/>
    <w:rsid w:val="001B2782"/>
    <w:rsid w:val="001B5A59"/>
    <w:rsid w:val="001C3A86"/>
    <w:rsid w:val="001C470A"/>
    <w:rsid w:val="001D001B"/>
    <w:rsid w:val="001D5708"/>
    <w:rsid w:val="001D68A4"/>
    <w:rsid w:val="001E02A5"/>
    <w:rsid w:val="001E3C70"/>
    <w:rsid w:val="001E5AB1"/>
    <w:rsid w:val="00202ECE"/>
    <w:rsid w:val="002063FB"/>
    <w:rsid w:val="002100CF"/>
    <w:rsid w:val="00210241"/>
    <w:rsid w:val="002118F0"/>
    <w:rsid w:val="002132DF"/>
    <w:rsid w:val="00221473"/>
    <w:rsid w:val="002232A3"/>
    <w:rsid w:val="00235042"/>
    <w:rsid w:val="002521E8"/>
    <w:rsid w:val="0026330D"/>
    <w:rsid w:val="00274CDD"/>
    <w:rsid w:val="00284AB7"/>
    <w:rsid w:val="00287010"/>
    <w:rsid w:val="002967AA"/>
    <w:rsid w:val="002B079C"/>
    <w:rsid w:val="002B6296"/>
    <w:rsid w:val="002C0A9E"/>
    <w:rsid w:val="002C46CF"/>
    <w:rsid w:val="002C60B9"/>
    <w:rsid w:val="002D0EE1"/>
    <w:rsid w:val="002D2380"/>
    <w:rsid w:val="002D3AA3"/>
    <w:rsid w:val="002E0593"/>
    <w:rsid w:val="00301A15"/>
    <w:rsid w:val="00314224"/>
    <w:rsid w:val="00320F75"/>
    <w:rsid w:val="00323808"/>
    <w:rsid w:val="003274A2"/>
    <w:rsid w:val="00336B8D"/>
    <w:rsid w:val="00337F90"/>
    <w:rsid w:val="00340368"/>
    <w:rsid w:val="00343832"/>
    <w:rsid w:val="00345F39"/>
    <w:rsid w:val="00347E62"/>
    <w:rsid w:val="00351754"/>
    <w:rsid w:val="0035301B"/>
    <w:rsid w:val="00354E0C"/>
    <w:rsid w:val="003553C4"/>
    <w:rsid w:val="00360EAD"/>
    <w:rsid w:val="00360FBD"/>
    <w:rsid w:val="00362C40"/>
    <w:rsid w:val="00370FAC"/>
    <w:rsid w:val="00374888"/>
    <w:rsid w:val="00386688"/>
    <w:rsid w:val="003867B3"/>
    <w:rsid w:val="003910DF"/>
    <w:rsid w:val="003B231B"/>
    <w:rsid w:val="003B3D19"/>
    <w:rsid w:val="003B4E13"/>
    <w:rsid w:val="003B6197"/>
    <w:rsid w:val="003B6657"/>
    <w:rsid w:val="003C5CEA"/>
    <w:rsid w:val="003D04E0"/>
    <w:rsid w:val="003D294F"/>
    <w:rsid w:val="003D299F"/>
    <w:rsid w:val="003D2B04"/>
    <w:rsid w:val="003D4408"/>
    <w:rsid w:val="003D5421"/>
    <w:rsid w:val="003E04A0"/>
    <w:rsid w:val="003E55EF"/>
    <w:rsid w:val="00402BCE"/>
    <w:rsid w:val="00414EEA"/>
    <w:rsid w:val="004166A0"/>
    <w:rsid w:val="00416F12"/>
    <w:rsid w:val="00417E03"/>
    <w:rsid w:val="00427874"/>
    <w:rsid w:val="00430BF0"/>
    <w:rsid w:val="004335FF"/>
    <w:rsid w:val="004375FC"/>
    <w:rsid w:val="004405DB"/>
    <w:rsid w:val="004427A3"/>
    <w:rsid w:val="00443E71"/>
    <w:rsid w:val="00444D34"/>
    <w:rsid w:val="00446309"/>
    <w:rsid w:val="004512A1"/>
    <w:rsid w:val="00452641"/>
    <w:rsid w:val="004546CC"/>
    <w:rsid w:val="00460106"/>
    <w:rsid w:val="00461157"/>
    <w:rsid w:val="00463671"/>
    <w:rsid w:val="00472A91"/>
    <w:rsid w:val="00473E20"/>
    <w:rsid w:val="00477807"/>
    <w:rsid w:val="00482EC5"/>
    <w:rsid w:val="00485C24"/>
    <w:rsid w:val="004974F3"/>
    <w:rsid w:val="00497539"/>
    <w:rsid w:val="004A03FF"/>
    <w:rsid w:val="004A2D3A"/>
    <w:rsid w:val="004A4E04"/>
    <w:rsid w:val="004B0942"/>
    <w:rsid w:val="004B6186"/>
    <w:rsid w:val="004B7519"/>
    <w:rsid w:val="004C3E65"/>
    <w:rsid w:val="004C4341"/>
    <w:rsid w:val="004C44BA"/>
    <w:rsid w:val="004C58D5"/>
    <w:rsid w:val="004C7F97"/>
    <w:rsid w:val="004D6BFA"/>
    <w:rsid w:val="004D7D20"/>
    <w:rsid w:val="004E0016"/>
    <w:rsid w:val="004E101F"/>
    <w:rsid w:val="004E4A0A"/>
    <w:rsid w:val="004E50AA"/>
    <w:rsid w:val="004E6888"/>
    <w:rsid w:val="004F0A3E"/>
    <w:rsid w:val="004F0EE5"/>
    <w:rsid w:val="004F2AF5"/>
    <w:rsid w:val="00502D28"/>
    <w:rsid w:val="00502F80"/>
    <w:rsid w:val="00507231"/>
    <w:rsid w:val="00507D06"/>
    <w:rsid w:val="005124F0"/>
    <w:rsid w:val="00524152"/>
    <w:rsid w:val="00526A15"/>
    <w:rsid w:val="005308D9"/>
    <w:rsid w:val="00533603"/>
    <w:rsid w:val="00533B85"/>
    <w:rsid w:val="00534147"/>
    <w:rsid w:val="00535353"/>
    <w:rsid w:val="00537C50"/>
    <w:rsid w:val="00542474"/>
    <w:rsid w:val="005449DA"/>
    <w:rsid w:val="00550D62"/>
    <w:rsid w:val="0055190A"/>
    <w:rsid w:val="00553C45"/>
    <w:rsid w:val="0056030E"/>
    <w:rsid w:val="00564A06"/>
    <w:rsid w:val="00580967"/>
    <w:rsid w:val="00582EA4"/>
    <w:rsid w:val="00583620"/>
    <w:rsid w:val="005928C3"/>
    <w:rsid w:val="005979C6"/>
    <w:rsid w:val="005A7E7E"/>
    <w:rsid w:val="005B047C"/>
    <w:rsid w:val="005B1D80"/>
    <w:rsid w:val="005C1885"/>
    <w:rsid w:val="005C35BF"/>
    <w:rsid w:val="005D3144"/>
    <w:rsid w:val="005D3CD9"/>
    <w:rsid w:val="005D5EA0"/>
    <w:rsid w:val="005D7DD8"/>
    <w:rsid w:val="005E12FB"/>
    <w:rsid w:val="005E15A5"/>
    <w:rsid w:val="005E1CCD"/>
    <w:rsid w:val="005F14D0"/>
    <w:rsid w:val="00600964"/>
    <w:rsid w:val="00601F02"/>
    <w:rsid w:val="00607489"/>
    <w:rsid w:val="00612BBD"/>
    <w:rsid w:val="00616410"/>
    <w:rsid w:val="00622148"/>
    <w:rsid w:val="006245AD"/>
    <w:rsid w:val="00634DC9"/>
    <w:rsid w:val="00635664"/>
    <w:rsid w:val="0064536B"/>
    <w:rsid w:val="006474C2"/>
    <w:rsid w:val="00653B3B"/>
    <w:rsid w:val="0065710A"/>
    <w:rsid w:val="0066198D"/>
    <w:rsid w:val="00682F21"/>
    <w:rsid w:val="00683EC6"/>
    <w:rsid w:val="006849E3"/>
    <w:rsid w:val="0068514C"/>
    <w:rsid w:val="00685A1A"/>
    <w:rsid w:val="00691025"/>
    <w:rsid w:val="00696702"/>
    <w:rsid w:val="006A698C"/>
    <w:rsid w:val="006B62CD"/>
    <w:rsid w:val="006C27D0"/>
    <w:rsid w:val="006C7D7F"/>
    <w:rsid w:val="006D13E4"/>
    <w:rsid w:val="006D5D30"/>
    <w:rsid w:val="006E44B8"/>
    <w:rsid w:val="006F0ACC"/>
    <w:rsid w:val="006F1D9C"/>
    <w:rsid w:val="006F1FF9"/>
    <w:rsid w:val="006F3CE6"/>
    <w:rsid w:val="006F3D36"/>
    <w:rsid w:val="006F5DA4"/>
    <w:rsid w:val="00707364"/>
    <w:rsid w:val="007116ED"/>
    <w:rsid w:val="00713ACF"/>
    <w:rsid w:val="00717AA1"/>
    <w:rsid w:val="00721F49"/>
    <w:rsid w:val="00727451"/>
    <w:rsid w:val="007341ED"/>
    <w:rsid w:val="00735E85"/>
    <w:rsid w:val="00741864"/>
    <w:rsid w:val="00746E2F"/>
    <w:rsid w:val="0075141A"/>
    <w:rsid w:val="00756584"/>
    <w:rsid w:val="0076368A"/>
    <w:rsid w:val="00770677"/>
    <w:rsid w:val="0077402B"/>
    <w:rsid w:val="007751ED"/>
    <w:rsid w:val="0077551E"/>
    <w:rsid w:val="00786A0F"/>
    <w:rsid w:val="00791439"/>
    <w:rsid w:val="00792F61"/>
    <w:rsid w:val="007967BD"/>
    <w:rsid w:val="007A078B"/>
    <w:rsid w:val="007A0852"/>
    <w:rsid w:val="007A4B12"/>
    <w:rsid w:val="007A5B60"/>
    <w:rsid w:val="007B1A39"/>
    <w:rsid w:val="007B6B14"/>
    <w:rsid w:val="007B76C7"/>
    <w:rsid w:val="007B7E2E"/>
    <w:rsid w:val="007C6AAA"/>
    <w:rsid w:val="007C6ED2"/>
    <w:rsid w:val="007E7A18"/>
    <w:rsid w:val="007F022F"/>
    <w:rsid w:val="007F1D13"/>
    <w:rsid w:val="0080368D"/>
    <w:rsid w:val="0081105E"/>
    <w:rsid w:val="0081695B"/>
    <w:rsid w:val="0083091D"/>
    <w:rsid w:val="008340E2"/>
    <w:rsid w:val="00843A6F"/>
    <w:rsid w:val="00852016"/>
    <w:rsid w:val="00855804"/>
    <w:rsid w:val="00862AB9"/>
    <w:rsid w:val="00863763"/>
    <w:rsid w:val="008670E7"/>
    <w:rsid w:val="00873ADC"/>
    <w:rsid w:val="00881CC8"/>
    <w:rsid w:val="00886C97"/>
    <w:rsid w:val="008903F6"/>
    <w:rsid w:val="00891FC5"/>
    <w:rsid w:val="0089470D"/>
    <w:rsid w:val="00894E00"/>
    <w:rsid w:val="008B168F"/>
    <w:rsid w:val="008B33B2"/>
    <w:rsid w:val="008C7D11"/>
    <w:rsid w:val="008D30E8"/>
    <w:rsid w:val="008D660F"/>
    <w:rsid w:val="008E58ED"/>
    <w:rsid w:val="008F3C61"/>
    <w:rsid w:val="008F44CA"/>
    <w:rsid w:val="008F4B0A"/>
    <w:rsid w:val="008F5B0B"/>
    <w:rsid w:val="0090565A"/>
    <w:rsid w:val="0091190C"/>
    <w:rsid w:val="00921986"/>
    <w:rsid w:val="0092510D"/>
    <w:rsid w:val="009257CE"/>
    <w:rsid w:val="0092660A"/>
    <w:rsid w:val="009440FE"/>
    <w:rsid w:val="00946819"/>
    <w:rsid w:val="0095098A"/>
    <w:rsid w:val="00952E6C"/>
    <w:rsid w:val="00955E0B"/>
    <w:rsid w:val="00957351"/>
    <w:rsid w:val="009610B0"/>
    <w:rsid w:val="00962381"/>
    <w:rsid w:val="00964C2D"/>
    <w:rsid w:val="009717B2"/>
    <w:rsid w:val="00976403"/>
    <w:rsid w:val="00977217"/>
    <w:rsid w:val="00980016"/>
    <w:rsid w:val="00980E2F"/>
    <w:rsid w:val="0099432E"/>
    <w:rsid w:val="00996568"/>
    <w:rsid w:val="009A31FF"/>
    <w:rsid w:val="009A4A8D"/>
    <w:rsid w:val="009A7ECF"/>
    <w:rsid w:val="009B49C3"/>
    <w:rsid w:val="009B5830"/>
    <w:rsid w:val="009C4762"/>
    <w:rsid w:val="009C4D10"/>
    <w:rsid w:val="009D0144"/>
    <w:rsid w:val="009D1F98"/>
    <w:rsid w:val="009D5B30"/>
    <w:rsid w:val="009E24A8"/>
    <w:rsid w:val="009E3019"/>
    <w:rsid w:val="009F5901"/>
    <w:rsid w:val="00A05587"/>
    <w:rsid w:val="00A129D9"/>
    <w:rsid w:val="00A14739"/>
    <w:rsid w:val="00A24CEE"/>
    <w:rsid w:val="00A251AA"/>
    <w:rsid w:val="00A278D9"/>
    <w:rsid w:val="00A3526E"/>
    <w:rsid w:val="00A431E3"/>
    <w:rsid w:val="00A440BA"/>
    <w:rsid w:val="00A45F5C"/>
    <w:rsid w:val="00A47090"/>
    <w:rsid w:val="00A56332"/>
    <w:rsid w:val="00A638E9"/>
    <w:rsid w:val="00A639E8"/>
    <w:rsid w:val="00A651CB"/>
    <w:rsid w:val="00A72BB6"/>
    <w:rsid w:val="00A76BF7"/>
    <w:rsid w:val="00A81A2F"/>
    <w:rsid w:val="00A844F4"/>
    <w:rsid w:val="00A8451D"/>
    <w:rsid w:val="00A912DC"/>
    <w:rsid w:val="00AB6AB5"/>
    <w:rsid w:val="00AC392E"/>
    <w:rsid w:val="00AD1B9A"/>
    <w:rsid w:val="00AD39FD"/>
    <w:rsid w:val="00AD6C83"/>
    <w:rsid w:val="00AE4DA5"/>
    <w:rsid w:val="00AE7DC8"/>
    <w:rsid w:val="00AF19C1"/>
    <w:rsid w:val="00AF2E13"/>
    <w:rsid w:val="00B00F75"/>
    <w:rsid w:val="00B01A42"/>
    <w:rsid w:val="00B101B6"/>
    <w:rsid w:val="00B10F9B"/>
    <w:rsid w:val="00B15A3D"/>
    <w:rsid w:val="00B228FF"/>
    <w:rsid w:val="00B22A77"/>
    <w:rsid w:val="00B274F1"/>
    <w:rsid w:val="00B32144"/>
    <w:rsid w:val="00B32909"/>
    <w:rsid w:val="00B352A2"/>
    <w:rsid w:val="00B40F97"/>
    <w:rsid w:val="00B41E37"/>
    <w:rsid w:val="00B42CAC"/>
    <w:rsid w:val="00B473A5"/>
    <w:rsid w:val="00B47523"/>
    <w:rsid w:val="00B51AB0"/>
    <w:rsid w:val="00B52342"/>
    <w:rsid w:val="00B537E1"/>
    <w:rsid w:val="00B541D9"/>
    <w:rsid w:val="00B54954"/>
    <w:rsid w:val="00B61539"/>
    <w:rsid w:val="00B73004"/>
    <w:rsid w:val="00B77B7E"/>
    <w:rsid w:val="00B804FB"/>
    <w:rsid w:val="00B81E7D"/>
    <w:rsid w:val="00B836DB"/>
    <w:rsid w:val="00B8424D"/>
    <w:rsid w:val="00B86034"/>
    <w:rsid w:val="00B9132F"/>
    <w:rsid w:val="00B95B8A"/>
    <w:rsid w:val="00B962AC"/>
    <w:rsid w:val="00B973B0"/>
    <w:rsid w:val="00BA0E02"/>
    <w:rsid w:val="00BA2662"/>
    <w:rsid w:val="00BA78B1"/>
    <w:rsid w:val="00BB034A"/>
    <w:rsid w:val="00BB120D"/>
    <w:rsid w:val="00BB2FF9"/>
    <w:rsid w:val="00BB7726"/>
    <w:rsid w:val="00BB7BA4"/>
    <w:rsid w:val="00BC1F40"/>
    <w:rsid w:val="00BC27E0"/>
    <w:rsid w:val="00BC7BE0"/>
    <w:rsid w:val="00BD0ED2"/>
    <w:rsid w:val="00BD4094"/>
    <w:rsid w:val="00BD7E61"/>
    <w:rsid w:val="00BE2779"/>
    <w:rsid w:val="00BE4441"/>
    <w:rsid w:val="00BF4964"/>
    <w:rsid w:val="00C009B1"/>
    <w:rsid w:val="00C011CD"/>
    <w:rsid w:val="00C204AC"/>
    <w:rsid w:val="00C25AC6"/>
    <w:rsid w:val="00C25D33"/>
    <w:rsid w:val="00C40BEE"/>
    <w:rsid w:val="00C608A6"/>
    <w:rsid w:val="00C63065"/>
    <w:rsid w:val="00C637CF"/>
    <w:rsid w:val="00C66C57"/>
    <w:rsid w:val="00C7007D"/>
    <w:rsid w:val="00C734F0"/>
    <w:rsid w:val="00C81B60"/>
    <w:rsid w:val="00C81E1E"/>
    <w:rsid w:val="00C848D7"/>
    <w:rsid w:val="00C8646C"/>
    <w:rsid w:val="00C92718"/>
    <w:rsid w:val="00C95AD9"/>
    <w:rsid w:val="00CA2033"/>
    <w:rsid w:val="00CA4D4B"/>
    <w:rsid w:val="00CB06DD"/>
    <w:rsid w:val="00CB5E45"/>
    <w:rsid w:val="00CC1042"/>
    <w:rsid w:val="00CC677F"/>
    <w:rsid w:val="00CD2FE5"/>
    <w:rsid w:val="00CD377B"/>
    <w:rsid w:val="00CE1C68"/>
    <w:rsid w:val="00CE5111"/>
    <w:rsid w:val="00CE6882"/>
    <w:rsid w:val="00CF4E45"/>
    <w:rsid w:val="00CF4F6A"/>
    <w:rsid w:val="00D0483C"/>
    <w:rsid w:val="00D04A15"/>
    <w:rsid w:val="00D13B26"/>
    <w:rsid w:val="00D16964"/>
    <w:rsid w:val="00D206E7"/>
    <w:rsid w:val="00D217E6"/>
    <w:rsid w:val="00D22D5C"/>
    <w:rsid w:val="00D256F0"/>
    <w:rsid w:val="00D263E2"/>
    <w:rsid w:val="00D35890"/>
    <w:rsid w:val="00D47396"/>
    <w:rsid w:val="00D5210C"/>
    <w:rsid w:val="00D60BC8"/>
    <w:rsid w:val="00D6462F"/>
    <w:rsid w:val="00D7146C"/>
    <w:rsid w:val="00D77624"/>
    <w:rsid w:val="00D805B6"/>
    <w:rsid w:val="00D83071"/>
    <w:rsid w:val="00D85D20"/>
    <w:rsid w:val="00D869AC"/>
    <w:rsid w:val="00DA1B1F"/>
    <w:rsid w:val="00DA2C54"/>
    <w:rsid w:val="00DA4460"/>
    <w:rsid w:val="00DA7B9C"/>
    <w:rsid w:val="00DB2370"/>
    <w:rsid w:val="00DB52E1"/>
    <w:rsid w:val="00DB573C"/>
    <w:rsid w:val="00DC1150"/>
    <w:rsid w:val="00DD1479"/>
    <w:rsid w:val="00DE0592"/>
    <w:rsid w:val="00DE305B"/>
    <w:rsid w:val="00DE32BF"/>
    <w:rsid w:val="00DE70AC"/>
    <w:rsid w:val="00DF1ACC"/>
    <w:rsid w:val="00DF5FF5"/>
    <w:rsid w:val="00E00889"/>
    <w:rsid w:val="00E00C3E"/>
    <w:rsid w:val="00E05CC8"/>
    <w:rsid w:val="00E07CE5"/>
    <w:rsid w:val="00E15077"/>
    <w:rsid w:val="00E202F2"/>
    <w:rsid w:val="00E27382"/>
    <w:rsid w:val="00E31923"/>
    <w:rsid w:val="00E323D4"/>
    <w:rsid w:val="00E33E69"/>
    <w:rsid w:val="00E369F3"/>
    <w:rsid w:val="00E42D3C"/>
    <w:rsid w:val="00E471AC"/>
    <w:rsid w:val="00E47375"/>
    <w:rsid w:val="00E47FA7"/>
    <w:rsid w:val="00E525F9"/>
    <w:rsid w:val="00E52CBC"/>
    <w:rsid w:val="00E54793"/>
    <w:rsid w:val="00E55300"/>
    <w:rsid w:val="00E84499"/>
    <w:rsid w:val="00E85443"/>
    <w:rsid w:val="00E944DC"/>
    <w:rsid w:val="00EA040F"/>
    <w:rsid w:val="00EA3BE5"/>
    <w:rsid w:val="00EB08BE"/>
    <w:rsid w:val="00EB3DBC"/>
    <w:rsid w:val="00EB48E6"/>
    <w:rsid w:val="00ED5D3B"/>
    <w:rsid w:val="00EF1289"/>
    <w:rsid w:val="00F03388"/>
    <w:rsid w:val="00F04693"/>
    <w:rsid w:val="00F07838"/>
    <w:rsid w:val="00F13ADF"/>
    <w:rsid w:val="00F216DD"/>
    <w:rsid w:val="00F25E1E"/>
    <w:rsid w:val="00F2641A"/>
    <w:rsid w:val="00F2654F"/>
    <w:rsid w:val="00F30945"/>
    <w:rsid w:val="00F310A3"/>
    <w:rsid w:val="00F342CA"/>
    <w:rsid w:val="00F34B41"/>
    <w:rsid w:val="00F36D3B"/>
    <w:rsid w:val="00F4219E"/>
    <w:rsid w:val="00F4289E"/>
    <w:rsid w:val="00F43CEB"/>
    <w:rsid w:val="00F55913"/>
    <w:rsid w:val="00F57ECA"/>
    <w:rsid w:val="00F627C6"/>
    <w:rsid w:val="00F6543B"/>
    <w:rsid w:val="00F66EC1"/>
    <w:rsid w:val="00F71D4A"/>
    <w:rsid w:val="00F77206"/>
    <w:rsid w:val="00F87BEC"/>
    <w:rsid w:val="00F96233"/>
    <w:rsid w:val="00FA1EF8"/>
    <w:rsid w:val="00FA5A76"/>
    <w:rsid w:val="00FA68C8"/>
    <w:rsid w:val="00FB14E6"/>
    <w:rsid w:val="00FC2226"/>
    <w:rsid w:val="00FC4FA2"/>
    <w:rsid w:val="00FD331C"/>
    <w:rsid w:val="00FE4CCB"/>
    <w:rsid w:val="00FE664D"/>
    <w:rsid w:val="00FE6BF9"/>
    <w:rsid w:val="00FF1559"/>
    <w:rsid w:val="00FF1C13"/>
    <w:rsid w:val="00FF2469"/>
    <w:rsid w:val="00FF4B74"/>
    <w:rsid w:val="00FF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8C388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D1B9A"/>
    <w:rPr>
      <w:sz w:val="24"/>
      <w:szCs w:val="24"/>
    </w:rPr>
  </w:style>
  <w:style w:type="paragraph" w:styleId="Nadpis1">
    <w:name w:val="heading 1"/>
    <w:basedOn w:val="Normln"/>
    <w:next w:val="Normln"/>
    <w:qFormat/>
    <w:rsid w:val="00AD1B9A"/>
    <w:pPr>
      <w:keepNext/>
      <w:numPr>
        <w:numId w:val="1"/>
      </w:numPr>
      <w:jc w:val="both"/>
      <w:outlineLvl w:val="0"/>
    </w:pPr>
    <w:rPr>
      <w:b/>
      <w:bCs/>
      <w:u w:val="single"/>
    </w:rPr>
  </w:style>
  <w:style w:type="paragraph" w:styleId="Nadpis3">
    <w:name w:val="heading 3"/>
    <w:basedOn w:val="Normln"/>
    <w:next w:val="Normln"/>
    <w:qFormat/>
    <w:rsid w:val="00AD1B9A"/>
    <w:pPr>
      <w:keepNext/>
      <w:jc w:val="both"/>
      <w:outlineLvl w:val="2"/>
    </w:pPr>
    <w:rPr>
      <w:b/>
      <w:bCs/>
      <w:u w:val="single"/>
    </w:rPr>
  </w:style>
  <w:style w:type="paragraph" w:styleId="Nadpis8">
    <w:name w:val="heading 8"/>
    <w:basedOn w:val="Normln"/>
    <w:next w:val="Normln"/>
    <w:qFormat/>
    <w:rsid w:val="00AD1B9A"/>
    <w:pPr>
      <w:keepNext/>
      <w:jc w:val="center"/>
      <w:outlineLvl w:val="7"/>
    </w:pPr>
    <w:rPr>
      <w:b/>
      <w:bCs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D1B9A"/>
    <w:pPr>
      <w:overflowPunct w:val="0"/>
      <w:autoSpaceDE w:val="0"/>
      <w:autoSpaceDN w:val="0"/>
      <w:adjustRightInd w:val="0"/>
    </w:pPr>
    <w:rPr>
      <w:sz w:val="22"/>
      <w:szCs w:val="20"/>
    </w:rPr>
  </w:style>
  <w:style w:type="paragraph" w:styleId="Zkladntextodsazen">
    <w:name w:val="Body Text Indent"/>
    <w:basedOn w:val="Normln"/>
    <w:rsid w:val="00AD1B9A"/>
    <w:pPr>
      <w:ind w:left="340"/>
    </w:pPr>
  </w:style>
  <w:style w:type="paragraph" w:styleId="Zpat">
    <w:name w:val="footer"/>
    <w:basedOn w:val="Normln"/>
    <w:link w:val="ZpatChar"/>
    <w:uiPriority w:val="99"/>
    <w:rsid w:val="00AD1B9A"/>
    <w:pPr>
      <w:tabs>
        <w:tab w:val="center" w:pos="4536"/>
        <w:tab w:val="right" w:pos="9072"/>
      </w:tabs>
      <w:jc w:val="both"/>
    </w:pPr>
    <w:rPr>
      <w:rFonts w:ascii="Arial Narrow" w:hAnsi="Arial Narrow"/>
      <w:szCs w:val="20"/>
    </w:rPr>
  </w:style>
  <w:style w:type="character" w:customStyle="1" w:styleId="ZpatChar">
    <w:name w:val="Zápatí Char"/>
    <w:link w:val="Zpat"/>
    <w:uiPriority w:val="99"/>
    <w:rsid w:val="00AD1B9A"/>
    <w:rPr>
      <w:rFonts w:ascii="Arial Narrow" w:hAnsi="Arial Narrow"/>
      <w:sz w:val="24"/>
      <w:lang w:val="cs-CZ" w:eastAsia="cs-CZ" w:bidi="ar-SA"/>
    </w:rPr>
  </w:style>
  <w:style w:type="paragraph" w:styleId="Seznam">
    <w:name w:val="List"/>
    <w:basedOn w:val="Normln"/>
    <w:rsid w:val="00AD1B9A"/>
    <w:pPr>
      <w:suppressAutoHyphens/>
      <w:ind w:left="283" w:hanging="283"/>
    </w:pPr>
    <w:rPr>
      <w:lang w:eastAsia="ar-SA"/>
    </w:rPr>
  </w:style>
  <w:style w:type="paragraph" w:customStyle="1" w:styleId="widctlpar">
    <w:name w:val="Đwidctlpar"/>
    <w:rsid w:val="00AD1B9A"/>
    <w:pPr>
      <w:keepLines/>
      <w:widowControl w:val="0"/>
      <w:suppressAutoHyphens/>
    </w:pPr>
    <w:rPr>
      <w:rFonts w:ascii="Arial" w:eastAsia="Arial" w:hAnsi="Arial"/>
      <w:sz w:val="24"/>
      <w:lang w:val="en-US" w:eastAsia="ar-SA"/>
    </w:rPr>
  </w:style>
  <w:style w:type="paragraph" w:customStyle="1" w:styleId="Zkladntext31">
    <w:name w:val="Základní text 31"/>
    <w:basedOn w:val="Normln"/>
    <w:rsid w:val="00AD1B9A"/>
    <w:pPr>
      <w:suppressAutoHyphens/>
      <w:jc w:val="both"/>
    </w:pPr>
    <w:rPr>
      <w:iCs/>
      <w:lang w:eastAsia="ar-SA"/>
    </w:rPr>
  </w:style>
  <w:style w:type="paragraph" w:customStyle="1" w:styleId="Zkladntext21">
    <w:name w:val="Základní text 21"/>
    <w:basedOn w:val="Normln"/>
    <w:rsid w:val="00583620"/>
    <w:pPr>
      <w:tabs>
        <w:tab w:val="left" w:pos="567"/>
        <w:tab w:val="left" w:pos="1418"/>
        <w:tab w:val="left" w:pos="1985"/>
        <w:tab w:val="left" w:pos="2268"/>
      </w:tabs>
      <w:overflowPunct w:val="0"/>
      <w:autoSpaceDE w:val="0"/>
      <w:autoSpaceDN w:val="0"/>
      <w:adjustRightInd w:val="0"/>
      <w:spacing w:before="120"/>
      <w:ind w:left="340" w:hanging="340"/>
      <w:jc w:val="both"/>
      <w:textAlignment w:val="baseline"/>
    </w:pPr>
    <w:rPr>
      <w:rFonts w:eastAsia="Calibri"/>
      <w:color w:val="000000"/>
      <w:sz w:val="20"/>
      <w:szCs w:val="20"/>
    </w:rPr>
  </w:style>
  <w:style w:type="paragraph" w:styleId="Zhlav">
    <w:name w:val="header"/>
    <w:basedOn w:val="Normln"/>
    <w:link w:val="ZhlavChar"/>
    <w:uiPriority w:val="99"/>
    <w:rsid w:val="0058362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120"/>
      <w:ind w:left="340" w:hanging="340"/>
      <w:jc w:val="both"/>
      <w:textAlignment w:val="baseline"/>
    </w:pPr>
    <w:rPr>
      <w:rFonts w:eastAsia="Calibri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583620"/>
    <w:rPr>
      <w:rFonts w:eastAsia="Calibri"/>
      <w:lang w:val="cs-CZ" w:eastAsia="cs-CZ" w:bidi="ar-SA"/>
    </w:rPr>
  </w:style>
  <w:style w:type="character" w:styleId="slostrnky">
    <w:name w:val="page number"/>
    <w:basedOn w:val="Standardnpsmoodstavce"/>
    <w:rsid w:val="000A1865"/>
  </w:style>
  <w:style w:type="paragraph" w:styleId="Textbubliny">
    <w:name w:val="Balloon Text"/>
    <w:basedOn w:val="Normln"/>
    <w:link w:val="TextbublinyChar"/>
    <w:rsid w:val="005B047C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5B047C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4B6186"/>
    <w:rPr>
      <w:sz w:val="16"/>
      <w:szCs w:val="16"/>
    </w:rPr>
  </w:style>
  <w:style w:type="paragraph" w:styleId="Textkomente">
    <w:name w:val="annotation text"/>
    <w:basedOn w:val="Normln"/>
    <w:link w:val="TextkomenteChar"/>
    <w:rsid w:val="004B618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B6186"/>
  </w:style>
  <w:style w:type="paragraph" w:styleId="Pedmtkomente">
    <w:name w:val="annotation subject"/>
    <w:basedOn w:val="Textkomente"/>
    <w:next w:val="Textkomente"/>
    <w:link w:val="PedmtkomenteChar"/>
    <w:rsid w:val="004B6186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4B6186"/>
    <w:rPr>
      <w:b/>
      <w:bCs/>
    </w:rPr>
  </w:style>
  <w:style w:type="paragraph" w:styleId="Odstavecseseznamem">
    <w:name w:val="List Paragraph"/>
    <w:basedOn w:val="Normln"/>
    <w:uiPriority w:val="99"/>
    <w:qFormat/>
    <w:rsid w:val="00B10F9B"/>
    <w:pPr>
      <w:ind w:left="708"/>
    </w:pPr>
  </w:style>
  <w:style w:type="paragraph" w:styleId="Revize">
    <w:name w:val="Revision"/>
    <w:hidden/>
    <w:uiPriority w:val="99"/>
    <w:semiHidden/>
    <w:rsid w:val="00DE70AC"/>
    <w:rPr>
      <w:sz w:val="24"/>
      <w:szCs w:val="24"/>
    </w:rPr>
  </w:style>
  <w:style w:type="paragraph" w:styleId="Zkladntext2">
    <w:name w:val="Body Text 2"/>
    <w:basedOn w:val="Normln"/>
    <w:link w:val="Zkladntext2Char"/>
    <w:rsid w:val="00B40F97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B40F97"/>
    <w:rPr>
      <w:sz w:val="24"/>
      <w:szCs w:val="24"/>
    </w:rPr>
  </w:style>
  <w:style w:type="character" w:styleId="Hypertextovodkaz">
    <w:name w:val="Hyperlink"/>
    <w:uiPriority w:val="99"/>
    <w:rsid w:val="00B228FF"/>
    <w:rPr>
      <w:rFonts w:cs="Times New Roman"/>
      <w:color w:val="0000FF"/>
      <w:u w:val="single"/>
    </w:rPr>
  </w:style>
  <w:style w:type="paragraph" w:styleId="Bezmezer">
    <w:name w:val="No Spacing"/>
    <w:uiPriority w:val="1"/>
    <w:qFormat/>
    <w:rsid w:val="003B3D19"/>
    <w:pPr>
      <w:tabs>
        <w:tab w:val="left" w:pos="708"/>
      </w:tabs>
      <w:suppressAutoHyphens/>
      <w:spacing w:after="200" w:line="276" w:lineRule="auto"/>
    </w:pPr>
    <w:rPr>
      <w:rFonts w:ascii="Calibri" w:hAnsi="Calibri"/>
      <w:color w:val="00000A"/>
      <w:sz w:val="22"/>
      <w:szCs w:val="22"/>
    </w:rPr>
  </w:style>
  <w:style w:type="paragraph" w:customStyle="1" w:styleId="TSlneksmlouvy">
    <w:name w:val="TS Článek smlouvy"/>
    <w:basedOn w:val="Normln"/>
    <w:next w:val="Normln"/>
    <w:link w:val="TSlneksmlouvyChar"/>
    <w:uiPriority w:val="99"/>
    <w:rsid w:val="001B5A59"/>
    <w:pPr>
      <w:keepNext/>
      <w:numPr>
        <w:numId w:val="17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Cs w:val="20"/>
      <w:u w:val="single"/>
      <w:lang w:eastAsia="en-US"/>
    </w:rPr>
  </w:style>
  <w:style w:type="character" w:customStyle="1" w:styleId="TSlneksmlouvyChar">
    <w:name w:val="TS Článek smlouvy Char"/>
    <w:link w:val="TSlneksmlouvy"/>
    <w:uiPriority w:val="99"/>
    <w:locked/>
    <w:rsid w:val="001B5A59"/>
    <w:rPr>
      <w:rFonts w:ascii="Arial" w:hAnsi="Arial"/>
      <w:b/>
      <w:sz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996568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996568"/>
    <w:rPr>
      <w:rFonts w:ascii="Arial" w:hAnsi="Arial"/>
      <w:sz w:val="22"/>
      <w:szCs w:val="24"/>
    </w:rPr>
  </w:style>
  <w:style w:type="character" w:customStyle="1" w:styleId="ZkladntextChar">
    <w:name w:val="Základní text Char"/>
    <w:basedOn w:val="Standardnpsmoodstavce"/>
    <w:link w:val="Zkladntext"/>
    <w:rsid w:val="009E301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2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podatelna@spucr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FCF15-DD61-4AB5-AFF4-829E72190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4468</Words>
  <Characters>27158</Characters>
  <Application>Microsoft Office Word</Application>
  <DocSecurity>0</DocSecurity>
  <Lines>226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LinksUpToDate>false</LinksUpToDate>
  <CharactersWithSpaces>31563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/>
  <cp:lastModifiedBy/>
  <cp:revision>1</cp:revision>
  <cp:lastPrinted>2013-06-07T10:29:00Z</cp:lastPrinted>
  <dcterms:created xsi:type="dcterms:W3CDTF">2022-05-26T08:01:00Z</dcterms:created>
  <dcterms:modified xsi:type="dcterms:W3CDTF">2022-05-26T09:11:00Z</dcterms:modified>
</cp:coreProperties>
</file>